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CBE822" w14:textId="030A45F6" w:rsidR="006A1D47" w:rsidRPr="00E0708F" w:rsidRDefault="006A1D47" w:rsidP="006831F2">
      <w:pPr>
        <w:spacing w:line="240" w:lineRule="auto"/>
        <w:rPr>
          <w:rFonts w:ascii="Arial" w:hAnsi="Arial" w:cs="Arial"/>
          <w:color w:val="FF0000"/>
        </w:rPr>
      </w:pPr>
      <w:r w:rsidRPr="006D1E90">
        <w:rPr>
          <w:rFonts w:ascii="Arial" w:hAnsi="Arial" w:cs="Arial"/>
        </w:rPr>
        <w:t xml:space="preserve">Příloha č. </w:t>
      </w:r>
      <w:r w:rsidR="006831F2" w:rsidRPr="006D1E90">
        <w:rPr>
          <w:rFonts w:ascii="Arial" w:hAnsi="Arial" w:cs="Arial"/>
        </w:rPr>
        <w:t>2</w:t>
      </w:r>
      <w:r w:rsidRPr="006D1E90">
        <w:rPr>
          <w:rFonts w:ascii="Arial" w:hAnsi="Arial" w:cs="Arial"/>
        </w:rPr>
        <w:t xml:space="preserve"> zadávací dokumentace – </w:t>
      </w:r>
      <w:r w:rsidR="006831F2" w:rsidRPr="006D1E90">
        <w:rPr>
          <w:rFonts w:ascii="Arial" w:hAnsi="Arial" w:cs="Arial"/>
        </w:rPr>
        <w:t>Specifikace předmětu plnění</w:t>
      </w:r>
      <w:r w:rsidRPr="006D1E90">
        <w:rPr>
          <w:rFonts w:ascii="Arial" w:hAnsi="Arial" w:cs="Arial"/>
        </w:rPr>
        <w:t xml:space="preserve"> </w:t>
      </w:r>
      <w:r w:rsidR="00917F21" w:rsidRPr="00114748">
        <w:rPr>
          <w:rFonts w:ascii="Arial" w:hAnsi="Arial" w:cs="Arial"/>
        </w:rPr>
        <w:t>(</w:t>
      </w:r>
      <w:r w:rsidR="00160141" w:rsidRPr="00114748">
        <w:rPr>
          <w:rFonts w:ascii="Arial" w:hAnsi="Arial" w:cs="Arial"/>
        </w:rPr>
        <w:t xml:space="preserve">tato příloha se stane přílohou </w:t>
      </w:r>
      <w:r w:rsidR="00114748" w:rsidRPr="00114748">
        <w:rPr>
          <w:rFonts w:ascii="Arial" w:hAnsi="Arial" w:cs="Arial"/>
        </w:rPr>
        <w:t>rámcové dohody a účastnické smlouvy)</w:t>
      </w:r>
      <w:r w:rsidR="00832A2A">
        <w:rPr>
          <w:rFonts w:ascii="Arial" w:hAnsi="Arial" w:cs="Arial"/>
        </w:rPr>
        <w:t>_</w:t>
      </w:r>
      <w:r w:rsidR="00832A2A" w:rsidRPr="00832A2A">
        <w:rPr>
          <w:rFonts w:ascii="Arial" w:hAnsi="Arial" w:cs="Arial"/>
          <w:color w:val="FF0000"/>
        </w:rPr>
        <w:t>VZD 0</w:t>
      </w:r>
      <w:r w:rsidR="005F4B16">
        <w:rPr>
          <w:rFonts w:ascii="Arial" w:hAnsi="Arial" w:cs="Arial"/>
          <w:color w:val="FF0000"/>
        </w:rPr>
        <w:t>2</w:t>
      </w:r>
    </w:p>
    <w:p w14:paraId="2E953F36" w14:textId="77777777" w:rsidR="006A1D47" w:rsidRPr="00E0708F" w:rsidRDefault="006A1D47" w:rsidP="006831F2">
      <w:pPr>
        <w:spacing w:line="240" w:lineRule="auto"/>
        <w:rPr>
          <w:rFonts w:ascii="Arial" w:hAnsi="Arial" w:cs="Arial"/>
          <w:bCs/>
          <w:color w:val="FF0000"/>
        </w:rPr>
      </w:pPr>
    </w:p>
    <w:p w14:paraId="2EA6D2CF" w14:textId="77777777" w:rsidR="006A1D47" w:rsidRPr="006D1E90" w:rsidRDefault="006A1D47" w:rsidP="006831F2">
      <w:pPr>
        <w:spacing w:line="240" w:lineRule="auto"/>
        <w:jc w:val="center"/>
        <w:rPr>
          <w:rFonts w:ascii="Arial" w:hAnsi="Arial" w:cs="Arial"/>
          <w:b/>
          <w:bCs/>
          <w:caps/>
        </w:rPr>
      </w:pPr>
    </w:p>
    <w:p w14:paraId="73E9A424" w14:textId="7F9DD309" w:rsidR="006A1D47" w:rsidRPr="006D1E90" w:rsidRDefault="006831F2" w:rsidP="006D1E90">
      <w:pPr>
        <w:spacing w:line="240" w:lineRule="auto"/>
        <w:jc w:val="left"/>
        <w:rPr>
          <w:rFonts w:ascii="Arial" w:hAnsi="Arial" w:cs="Arial"/>
          <w:sz w:val="40"/>
          <w:szCs w:val="40"/>
        </w:rPr>
      </w:pPr>
      <w:r w:rsidRPr="006D1E90">
        <w:rPr>
          <w:rFonts w:ascii="Arial" w:hAnsi="Arial" w:cs="Arial"/>
          <w:b/>
          <w:bCs/>
          <w:caps/>
          <w:sz w:val="40"/>
          <w:szCs w:val="40"/>
        </w:rPr>
        <w:t>Specifikace předmětu plnění</w:t>
      </w:r>
    </w:p>
    <w:p w14:paraId="654AE56C" w14:textId="77777777" w:rsidR="006A1D47" w:rsidRPr="006D1E90" w:rsidRDefault="006A1D47" w:rsidP="006831F2">
      <w:pPr>
        <w:spacing w:line="240" w:lineRule="auto"/>
        <w:rPr>
          <w:rFonts w:ascii="Arial" w:hAnsi="Arial" w:cs="Arial"/>
        </w:rPr>
      </w:pPr>
    </w:p>
    <w:p w14:paraId="05505341" w14:textId="18C3FCB5" w:rsidR="006A1D47" w:rsidRPr="003A4500" w:rsidRDefault="003A4500" w:rsidP="003A4500">
      <w:pPr>
        <w:spacing w:line="240" w:lineRule="auto"/>
        <w:ind w:left="2832" w:hanging="2832"/>
        <w:rPr>
          <w:rFonts w:ascii="Arial" w:hAnsi="Arial" w:cs="Arial"/>
        </w:rPr>
      </w:pPr>
      <w:r w:rsidRPr="003A4500">
        <w:rPr>
          <w:rFonts w:ascii="Arial" w:hAnsi="Arial" w:cs="Arial"/>
        </w:rPr>
        <w:t>pro zakázku s</w:t>
      </w:r>
      <w:r>
        <w:rPr>
          <w:rFonts w:ascii="Arial" w:hAnsi="Arial" w:cs="Arial"/>
        </w:rPr>
        <w:t> </w:t>
      </w:r>
      <w:r w:rsidRPr="003A4500">
        <w:rPr>
          <w:rFonts w:ascii="Arial" w:hAnsi="Arial" w:cs="Arial"/>
        </w:rPr>
        <w:t>názvem</w:t>
      </w:r>
      <w:r>
        <w:rPr>
          <w:rFonts w:ascii="Arial" w:hAnsi="Arial" w:cs="Arial"/>
        </w:rPr>
        <w:t xml:space="preserve"> </w:t>
      </w:r>
      <w:r w:rsidR="006A1D47" w:rsidRPr="006D1E90">
        <w:rPr>
          <w:rFonts w:ascii="Arial" w:hAnsi="Arial" w:cs="Arial"/>
          <w:b/>
          <w:bCs/>
        </w:rPr>
        <w:t>„POŘÍZENÍ MOBILNÍCH TELEKOMUNIKAČNÍCH SLUŽEB PRO MĚSTOKROMĚŘÍŽ“</w:t>
      </w:r>
    </w:p>
    <w:p w14:paraId="78157B3A" w14:textId="77777777" w:rsidR="006831F2" w:rsidRPr="006D1E90" w:rsidRDefault="006831F2" w:rsidP="006831F2">
      <w:pPr>
        <w:pStyle w:val="titre4"/>
        <w:spacing w:after="0"/>
        <w:rPr>
          <w:rFonts w:ascii="Arial" w:hAnsi="Arial"/>
          <w:sz w:val="20"/>
          <w:szCs w:val="20"/>
        </w:rPr>
      </w:pPr>
    </w:p>
    <w:p w14:paraId="71FFFFA6" w14:textId="77777777" w:rsidR="006D1E90" w:rsidRPr="006D1E90" w:rsidRDefault="006D1E90" w:rsidP="006831F2">
      <w:pPr>
        <w:pStyle w:val="titre4"/>
        <w:spacing w:after="0"/>
        <w:rPr>
          <w:rFonts w:ascii="Arial" w:hAnsi="Arial"/>
          <w:sz w:val="20"/>
          <w:szCs w:val="20"/>
        </w:rPr>
      </w:pPr>
    </w:p>
    <w:p w14:paraId="56B25612" w14:textId="2235BDF3" w:rsidR="006D1E90" w:rsidRPr="006D1E90" w:rsidRDefault="006D1E90" w:rsidP="006D1E90">
      <w:pPr>
        <w:pStyle w:val="titre4"/>
        <w:spacing w:after="0"/>
        <w:rPr>
          <w:rFonts w:ascii="Arial" w:hAnsi="Arial"/>
          <w:sz w:val="20"/>
          <w:szCs w:val="20"/>
        </w:rPr>
      </w:pPr>
      <w:r w:rsidRPr="006D1E90">
        <w:rPr>
          <w:rFonts w:ascii="Arial" w:hAnsi="Arial"/>
          <w:sz w:val="20"/>
          <w:szCs w:val="20"/>
        </w:rPr>
        <w:t xml:space="preserve">Předmětem veřejné zakázky je zajištění všech činností souvisejících s poskytováním požadovaných služeb s nepřetržitou garantovanou dostupností služeb, tj. s dostupností služeb 24 hod. denně, 7 dní v týdnu a 365 dní v roce. Poskytováním telekomunikačních služeb prostřednictvím </w:t>
      </w:r>
      <w:r w:rsidR="005D1BA3" w:rsidRPr="006D1E90">
        <w:rPr>
          <w:rFonts w:ascii="Arial" w:hAnsi="Arial"/>
          <w:sz w:val="20"/>
          <w:szCs w:val="20"/>
        </w:rPr>
        <w:t xml:space="preserve"> </w:t>
      </w:r>
      <w:r w:rsidRPr="006D1E90">
        <w:rPr>
          <w:rFonts w:ascii="Arial" w:hAnsi="Arial"/>
          <w:sz w:val="20"/>
          <w:szCs w:val="20"/>
        </w:rPr>
        <w:t xml:space="preserve">sítě mobilního operátora se rozumí zejména poskytování mobilních telekomunikačních hlasových a datových služeb v následujícím rozsahu: </w:t>
      </w:r>
    </w:p>
    <w:p w14:paraId="129CE475" w14:textId="614B414C" w:rsidR="006D1E90" w:rsidRPr="00265F37" w:rsidRDefault="006D1E90" w:rsidP="00FC11E3">
      <w:pPr>
        <w:pStyle w:val="titre4"/>
        <w:numPr>
          <w:ilvl w:val="0"/>
          <w:numId w:val="10"/>
        </w:numPr>
        <w:spacing w:after="0"/>
        <w:rPr>
          <w:rFonts w:ascii="Arial" w:hAnsi="Arial"/>
          <w:sz w:val="20"/>
          <w:szCs w:val="20"/>
        </w:rPr>
      </w:pPr>
      <w:r w:rsidRPr="006D1E90">
        <w:rPr>
          <w:rFonts w:ascii="Arial" w:hAnsi="Arial"/>
          <w:sz w:val="20"/>
          <w:szCs w:val="20"/>
        </w:rPr>
        <w:t xml:space="preserve">zajištění mobilních </w:t>
      </w:r>
      <w:r w:rsidRPr="00265F37">
        <w:rPr>
          <w:rFonts w:ascii="Arial" w:hAnsi="Arial"/>
          <w:sz w:val="20"/>
          <w:szCs w:val="20"/>
        </w:rPr>
        <w:t>hlasových služeb,</w:t>
      </w:r>
    </w:p>
    <w:p w14:paraId="27F50FE8" w14:textId="13320CE8" w:rsidR="006D1E90" w:rsidRPr="00265F37" w:rsidRDefault="006D1E90" w:rsidP="00FC11E3">
      <w:pPr>
        <w:pStyle w:val="titre4"/>
        <w:numPr>
          <w:ilvl w:val="0"/>
          <w:numId w:val="10"/>
        </w:numPr>
        <w:spacing w:after="0"/>
        <w:rPr>
          <w:rFonts w:ascii="Arial" w:hAnsi="Arial"/>
          <w:sz w:val="20"/>
          <w:szCs w:val="20"/>
        </w:rPr>
      </w:pPr>
      <w:r w:rsidRPr="00265F37">
        <w:rPr>
          <w:rFonts w:ascii="Arial" w:hAnsi="Arial"/>
          <w:sz w:val="20"/>
          <w:szCs w:val="20"/>
        </w:rPr>
        <w:t>zajištění mobilních datových služeb, které budou přidruženy k hlasovým službám (internet v mobilu),</w:t>
      </w:r>
    </w:p>
    <w:p w14:paraId="7F7001FB" w14:textId="0225CA2C" w:rsidR="006D1E90" w:rsidRPr="00265F37" w:rsidRDefault="006D1E90" w:rsidP="00FC11E3">
      <w:pPr>
        <w:pStyle w:val="titre4"/>
        <w:numPr>
          <w:ilvl w:val="0"/>
          <w:numId w:val="10"/>
        </w:numPr>
        <w:spacing w:after="0"/>
        <w:rPr>
          <w:rFonts w:ascii="Arial" w:hAnsi="Arial"/>
          <w:sz w:val="20"/>
          <w:szCs w:val="20"/>
        </w:rPr>
      </w:pPr>
      <w:r w:rsidRPr="00265F37">
        <w:rPr>
          <w:rFonts w:ascii="Arial" w:hAnsi="Arial"/>
          <w:sz w:val="20"/>
          <w:szCs w:val="20"/>
        </w:rPr>
        <w:t>maximální dostupnost a spolehlivost služby (garance dostupnosti služby),</w:t>
      </w:r>
    </w:p>
    <w:p w14:paraId="0708FE10" w14:textId="7EC99BB3" w:rsidR="006D1E90" w:rsidRPr="00265F37" w:rsidRDefault="006D1E90" w:rsidP="00FC11E3">
      <w:pPr>
        <w:pStyle w:val="titre4"/>
        <w:numPr>
          <w:ilvl w:val="0"/>
          <w:numId w:val="10"/>
        </w:numPr>
        <w:spacing w:after="0"/>
        <w:rPr>
          <w:rFonts w:ascii="Arial" w:hAnsi="Arial"/>
          <w:sz w:val="20"/>
          <w:szCs w:val="20"/>
        </w:rPr>
      </w:pPr>
      <w:r w:rsidRPr="00265F37">
        <w:rPr>
          <w:rFonts w:ascii="Arial" w:hAnsi="Arial"/>
          <w:sz w:val="20"/>
          <w:szCs w:val="20"/>
        </w:rPr>
        <w:t>zajištění přenositelnosti stávajících čísel Zadavatelů (dále jen „Objednatelů“),</w:t>
      </w:r>
    </w:p>
    <w:p w14:paraId="7F07534C" w14:textId="17671832" w:rsidR="006D1E90" w:rsidRPr="00265F37" w:rsidRDefault="006D1E90" w:rsidP="00FC11E3">
      <w:pPr>
        <w:pStyle w:val="titre4"/>
        <w:numPr>
          <w:ilvl w:val="0"/>
          <w:numId w:val="10"/>
        </w:numPr>
        <w:spacing w:after="0"/>
        <w:rPr>
          <w:rFonts w:ascii="Arial" w:hAnsi="Arial"/>
          <w:sz w:val="20"/>
          <w:szCs w:val="20"/>
        </w:rPr>
      </w:pPr>
      <w:r w:rsidRPr="00265F37">
        <w:rPr>
          <w:rFonts w:ascii="Arial" w:hAnsi="Arial"/>
          <w:sz w:val="20"/>
          <w:szCs w:val="20"/>
        </w:rPr>
        <w:t>zabezpečení zákaznického servisu a podpory.</w:t>
      </w:r>
    </w:p>
    <w:p w14:paraId="55E6EC1E" w14:textId="77777777" w:rsidR="006D1E90" w:rsidRDefault="006D1E90" w:rsidP="006831F2">
      <w:pPr>
        <w:pStyle w:val="titre4"/>
        <w:spacing w:after="0"/>
        <w:rPr>
          <w:rFonts w:ascii="Arial" w:hAnsi="Arial"/>
          <w:sz w:val="20"/>
          <w:szCs w:val="20"/>
        </w:rPr>
      </w:pPr>
    </w:p>
    <w:p w14:paraId="28714AB7" w14:textId="77777777" w:rsidR="00F86CEB" w:rsidRPr="006D1E90" w:rsidRDefault="00F86CEB" w:rsidP="00F86CEB">
      <w:pPr>
        <w:pStyle w:val="AANadpis4"/>
        <w:keepNext w:val="0"/>
        <w:widowControl w:val="0"/>
        <w:numPr>
          <w:ilvl w:val="0"/>
          <w:numId w:val="2"/>
        </w:numPr>
        <w:spacing w:before="0" w:after="0"/>
        <w:ind w:left="357" w:hanging="357"/>
        <w:jc w:val="both"/>
        <w:outlineLvl w:val="0"/>
        <w:rPr>
          <w:rFonts w:cs="Arial"/>
          <w:sz w:val="20"/>
          <w:szCs w:val="20"/>
          <w:lang w:val="cs-CZ"/>
        </w:rPr>
      </w:pPr>
      <w:r w:rsidRPr="006D1E90">
        <w:rPr>
          <w:rFonts w:cs="Arial"/>
          <w:sz w:val="20"/>
          <w:szCs w:val="20"/>
          <w:lang w:val="cs-CZ"/>
        </w:rPr>
        <w:t>Předmět veřejné zakázky</w:t>
      </w:r>
    </w:p>
    <w:p w14:paraId="51C5B303" w14:textId="77777777" w:rsidR="00F86CEB" w:rsidRPr="006D1E90" w:rsidRDefault="00F86CEB" w:rsidP="006831F2">
      <w:pPr>
        <w:pStyle w:val="titre4"/>
        <w:spacing w:after="0"/>
        <w:rPr>
          <w:rFonts w:ascii="Arial" w:hAnsi="Arial"/>
          <w:sz w:val="20"/>
          <w:szCs w:val="20"/>
        </w:rPr>
      </w:pPr>
    </w:p>
    <w:p w14:paraId="7C918CCB" w14:textId="7AE66A39" w:rsidR="001F4FF9" w:rsidRPr="006D1E90" w:rsidRDefault="001F4FF9" w:rsidP="006831F2">
      <w:pPr>
        <w:pStyle w:val="titre4"/>
        <w:spacing w:after="0"/>
        <w:rPr>
          <w:rFonts w:ascii="Arial" w:hAnsi="Arial"/>
          <w:sz w:val="20"/>
          <w:szCs w:val="20"/>
        </w:rPr>
      </w:pPr>
      <w:r w:rsidRPr="006D1E90">
        <w:rPr>
          <w:rFonts w:ascii="Arial" w:hAnsi="Arial"/>
          <w:sz w:val="20"/>
          <w:szCs w:val="20"/>
        </w:rPr>
        <w:t xml:space="preserve">Předmětem veřejné zakázky je poskytování mobilních telekomunikačních služeb zadavateli a vyjmenovaným </w:t>
      </w:r>
      <w:r w:rsidR="00DF1330" w:rsidRPr="006D1E90">
        <w:rPr>
          <w:rFonts w:ascii="Arial" w:hAnsi="Arial"/>
          <w:sz w:val="20"/>
          <w:szCs w:val="20"/>
        </w:rPr>
        <w:t>organizacím</w:t>
      </w:r>
      <w:r w:rsidRPr="006D1E90">
        <w:rPr>
          <w:rFonts w:ascii="Arial" w:hAnsi="Arial"/>
          <w:sz w:val="20"/>
          <w:szCs w:val="20"/>
        </w:rPr>
        <w:t xml:space="preserve"> uvedených v příloze č. </w:t>
      </w:r>
      <w:r w:rsidR="00893BB5">
        <w:rPr>
          <w:rFonts w:ascii="Arial" w:hAnsi="Arial"/>
          <w:sz w:val="20"/>
          <w:szCs w:val="20"/>
        </w:rPr>
        <w:t>3</w:t>
      </w:r>
      <w:r w:rsidR="00A774A8">
        <w:rPr>
          <w:rFonts w:ascii="Arial" w:hAnsi="Arial"/>
          <w:sz w:val="20"/>
          <w:szCs w:val="20"/>
        </w:rPr>
        <w:t xml:space="preserve"> Rámcové dohody </w:t>
      </w:r>
      <w:r w:rsidR="00893BB5">
        <w:rPr>
          <w:rFonts w:ascii="Arial" w:hAnsi="Arial"/>
          <w:sz w:val="20"/>
          <w:szCs w:val="20"/>
        </w:rPr>
        <w:t>–</w:t>
      </w:r>
      <w:r w:rsidR="00A774A8">
        <w:rPr>
          <w:rFonts w:ascii="Arial" w:hAnsi="Arial"/>
          <w:sz w:val="20"/>
          <w:szCs w:val="20"/>
        </w:rPr>
        <w:t xml:space="preserve"> </w:t>
      </w:r>
      <w:r w:rsidR="00893BB5">
        <w:rPr>
          <w:rFonts w:ascii="Arial" w:hAnsi="Arial"/>
          <w:sz w:val="20"/>
          <w:szCs w:val="20"/>
        </w:rPr>
        <w:t>Seznam organizací.</w:t>
      </w:r>
      <w:r w:rsidRPr="006D1E90">
        <w:rPr>
          <w:rFonts w:ascii="Arial" w:hAnsi="Arial"/>
          <w:sz w:val="20"/>
          <w:szCs w:val="20"/>
        </w:rPr>
        <w:t xml:space="preserve"> Zadavatel požaduje zachování stávajících mobilních telefonních čísel a zajištění tzv. přenositelnosti telefonních čísel v souladu se zákonem č. 127/2005 Sb., o elektronických komunikacích, ve znění pozdějších předpisů.</w:t>
      </w:r>
    </w:p>
    <w:p w14:paraId="17CADA8C" w14:textId="77777777" w:rsidR="00AA3674" w:rsidRPr="006D1E90" w:rsidRDefault="00AA3674" w:rsidP="006831F2">
      <w:pPr>
        <w:pStyle w:val="titre4"/>
        <w:spacing w:after="0"/>
        <w:rPr>
          <w:rFonts w:ascii="Arial" w:hAnsi="Arial"/>
          <w:sz w:val="20"/>
          <w:szCs w:val="20"/>
        </w:rPr>
      </w:pPr>
    </w:p>
    <w:p w14:paraId="76D343D3" w14:textId="7EAC85A1" w:rsidR="001F4FF9" w:rsidRPr="006D1E90" w:rsidRDefault="001F4FF9" w:rsidP="006831F2">
      <w:pPr>
        <w:pStyle w:val="titre4"/>
        <w:spacing w:after="0"/>
        <w:rPr>
          <w:rFonts w:ascii="Arial" w:hAnsi="Arial"/>
          <w:b/>
          <w:sz w:val="20"/>
          <w:szCs w:val="20"/>
        </w:rPr>
      </w:pPr>
      <w:r w:rsidRPr="006D1E90">
        <w:rPr>
          <w:rFonts w:ascii="Arial" w:hAnsi="Arial"/>
          <w:sz w:val="20"/>
          <w:szCs w:val="20"/>
        </w:rPr>
        <w:t xml:space="preserve">Zadavatel uvádí, že celkový počet SIM karet není konstantní a během doby plnění může být dle aktuální potřeby bezplatně měněn. </w:t>
      </w:r>
      <w:r w:rsidR="00A3210B" w:rsidRPr="006D1E90">
        <w:rPr>
          <w:rFonts w:ascii="Arial" w:hAnsi="Arial"/>
          <w:sz w:val="20"/>
          <w:szCs w:val="20"/>
        </w:rPr>
        <w:t xml:space="preserve">Zadavatel se nezavazuje k žádnému </w:t>
      </w:r>
      <w:r w:rsidR="00644114" w:rsidRPr="006D1E90">
        <w:rPr>
          <w:rFonts w:ascii="Arial" w:hAnsi="Arial"/>
          <w:sz w:val="20"/>
          <w:szCs w:val="20"/>
        </w:rPr>
        <w:t>minimálnímu</w:t>
      </w:r>
      <w:r w:rsidR="00A3210B" w:rsidRPr="006D1E90">
        <w:rPr>
          <w:rFonts w:ascii="Arial" w:hAnsi="Arial"/>
          <w:sz w:val="20"/>
          <w:szCs w:val="20"/>
        </w:rPr>
        <w:t xml:space="preserve"> plnění. </w:t>
      </w:r>
      <w:r w:rsidRPr="006D1E90">
        <w:rPr>
          <w:rFonts w:ascii="Arial" w:hAnsi="Arial"/>
          <w:sz w:val="20"/>
          <w:szCs w:val="20"/>
        </w:rPr>
        <w:t xml:space="preserve">Předpokládaný počet SIM karet je uveden v příloze č. </w:t>
      </w:r>
      <w:r w:rsidR="00893BB5">
        <w:rPr>
          <w:rFonts w:ascii="Arial" w:hAnsi="Arial"/>
          <w:sz w:val="20"/>
          <w:szCs w:val="20"/>
        </w:rPr>
        <w:t>2 Rámcové dohody</w:t>
      </w:r>
      <w:r w:rsidRPr="006D1E90">
        <w:rPr>
          <w:rFonts w:ascii="Arial" w:hAnsi="Arial"/>
          <w:sz w:val="20"/>
          <w:szCs w:val="20"/>
        </w:rPr>
        <w:t xml:space="preserve"> - Tabulka s</w:t>
      </w:r>
      <w:r w:rsidR="00165311">
        <w:rPr>
          <w:rFonts w:ascii="Arial" w:hAnsi="Arial"/>
          <w:sz w:val="20"/>
          <w:szCs w:val="20"/>
        </w:rPr>
        <w:t> </w:t>
      </w:r>
      <w:r w:rsidRPr="006D1E90">
        <w:rPr>
          <w:rFonts w:ascii="Arial" w:hAnsi="Arial"/>
          <w:sz w:val="20"/>
          <w:szCs w:val="20"/>
        </w:rPr>
        <w:t>tarify</w:t>
      </w:r>
      <w:r w:rsidR="00165311">
        <w:rPr>
          <w:rFonts w:ascii="Arial" w:hAnsi="Arial"/>
          <w:sz w:val="20"/>
          <w:szCs w:val="20"/>
        </w:rPr>
        <w:t xml:space="preserve"> </w:t>
      </w:r>
      <w:r w:rsidR="00165311" w:rsidRPr="00165311">
        <w:rPr>
          <w:rFonts w:ascii="Arial" w:hAnsi="Arial"/>
          <w:sz w:val="20"/>
          <w:szCs w:val="20"/>
        </w:rPr>
        <w:t>(rozpis ceny plnění/Ceník)</w:t>
      </w:r>
      <w:r w:rsidRPr="006D1E90">
        <w:rPr>
          <w:rFonts w:ascii="Arial" w:hAnsi="Arial"/>
          <w:sz w:val="20"/>
          <w:szCs w:val="20"/>
        </w:rPr>
        <w:t>.</w:t>
      </w:r>
    </w:p>
    <w:p w14:paraId="22116013" w14:textId="77777777" w:rsidR="00F92183" w:rsidRPr="006D1E90" w:rsidRDefault="00F92183" w:rsidP="006831F2">
      <w:pPr>
        <w:pStyle w:val="titre4"/>
        <w:spacing w:after="0"/>
        <w:rPr>
          <w:rFonts w:ascii="Arial" w:hAnsi="Arial"/>
          <w:sz w:val="20"/>
          <w:szCs w:val="20"/>
        </w:rPr>
      </w:pPr>
    </w:p>
    <w:p w14:paraId="21DDEE10" w14:textId="0742A06E" w:rsidR="001F4FF9" w:rsidRPr="006D1E90" w:rsidRDefault="001F4FF9" w:rsidP="006831F2">
      <w:pPr>
        <w:pStyle w:val="titre4"/>
        <w:spacing w:after="0"/>
        <w:rPr>
          <w:rFonts w:ascii="Arial" w:hAnsi="Arial"/>
          <w:sz w:val="20"/>
          <w:szCs w:val="20"/>
        </w:rPr>
      </w:pPr>
      <w:r w:rsidRPr="006D1E90">
        <w:rPr>
          <w:rFonts w:ascii="Arial" w:hAnsi="Arial"/>
          <w:sz w:val="20"/>
          <w:szCs w:val="20"/>
        </w:rPr>
        <w:t xml:space="preserve">Služební čísla jsou vedena pod IČ zadavatele nebo pod IČ oprávněné osoby. </w:t>
      </w:r>
    </w:p>
    <w:p w14:paraId="330C9B90" w14:textId="77777777" w:rsidR="00AA3674" w:rsidRPr="006D1E90" w:rsidRDefault="00AA3674" w:rsidP="006831F2">
      <w:pPr>
        <w:pStyle w:val="titre4"/>
        <w:spacing w:after="0"/>
        <w:rPr>
          <w:rFonts w:ascii="Arial" w:hAnsi="Arial"/>
          <w:sz w:val="20"/>
          <w:szCs w:val="20"/>
        </w:rPr>
      </w:pPr>
    </w:p>
    <w:p w14:paraId="1B8074FE" w14:textId="2A1501E7" w:rsidR="003A0A2B" w:rsidRPr="006D1E90" w:rsidRDefault="003A0A2B" w:rsidP="003A0A2B">
      <w:pPr>
        <w:pStyle w:val="titre4"/>
        <w:shd w:val="clear" w:color="auto" w:fill="FBE4D5" w:themeFill="accent2" w:themeFillTint="33"/>
        <w:spacing w:after="0"/>
        <w:rPr>
          <w:rFonts w:ascii="Arial" w:hAnsi="Arial"/>
          <w:sz w:val="20"/>
          <w:szCs w:val="20"/>
        </w:rPr>
      </w:pPr>
      <w:r w:rsidRPr="006D1E90">
        <w:rPr>
          <w:rFonts w:ascii="Arial" w:hAnsi="Arial"/>
          <w:sz w:val="20"/>
          <w:szCs w:val="20"/>
        </w:rPr>
        <w:t>A</w:t>
      </w:r>
    </w:p>
    <w:p w14:paraId="4B2BBBF2" w14:textId="77777777" w:rsidR="00FD7B19" w:rsidRPr="006D1E90" w:rsidRDefault="00FD7B19" w:rsidP="00FD7B19">
      <w:pPr>
        <w:pStyle w:val="titre4"/>
        <w:spacing w:after="0"/>
        <w:rPr>
          <w:rFonts w:ascii="Arial" w:hAnsi="Arial"/>
          <w:sz w:val="20"/>
          <w:szCs w:val="20"/>
        </w:rPr>
      </w:pPr>
      <w:r w:rsidRPr="006D1E90">
        <w:rPr>
          <w:rFonts w:ascii="Arial" w:hAnsi="Arial"/>
          <w:sz w:val="20"/>
          <w:szCs w:val="20"/>
        </w:rPr>
        <w:t xml:space="preserve">Poskytovatel se zavazuje, že bude poskytovat </w:t>
      </w:r>
      <w:r w:rsidRPr="006D1E90">
        <w:rPr>
          <w:rFonts w:ascii="Arial" w:hAnsi="Arial"/>
          <w:b/>
          <w:bCs/>
          <w:sz w:val="20"/>
          <w:szCs w:val="20"/>
        </w:rPr>
        <w:t>hlasové služby</w:t>
      </w:r>
      <w:r w:rsidRPr="006D1E90">
        <w:rPr>
          <w:rFonts w:ascii="Arial" w:hAnsi="Arial"/>
          <w:sz w:val="20"/>
          <w:szCs w:val="20"/>
        </w:rPr>
        <w:t xml:space="preserve"> nejméně v následujícím rozsahu:</w:t>
      </w:r>
    </w:p>
    <w:p w14:paraId="5D240DA1" w14:textId="77777777" w:rsidR="00FD7B19" w:rsidRPr="006D1E90" w:rsidRDefault="00FD7B19" w:rsidP="006831F2">
      <w:pPr>
        <w:pStyle w:val="titre4"/>
        <w:spacing w:after="0"/>
        <w:rPr>
          <w:rFonts w:ascii="Arial" w:hAnsi="Arial"/>
          <w:sz w:val="20"/>
          <w:szCs w:val="20"/>
        </w:rPr>
      </w:pPr>
    </w:p>
    <w:p w14:paraId="346A2011" w14:textId="77777777" w:rsidR="001F4FF9" w:rsidRPr="006D1E90" w:rsidRDefault="001F4FF9" w:rsidP="006831F2">
      <w:pPr>
        <w:widowControl/>
        <w:numPr>
          <w:ilvl w:val="2"/>
          <w:numId w:val="2"/>
        </w:numPr>
        <w:tabs>
          <w:tab w:val="clear" w:pos="1440"/>
          <w:tab w:val="num" w:pos="426"/>
        </w:tabs>
        <w:adjustRightInd/>
        <w:spacing w:line="240" w:lineRule="auto"/>
        <w:ind w:left="709" w:hanging="709"/>
        <w:jc w:val="left"/>
        <w:rPr>
          <w:rFonts w:ascii="Arial" w:hAnsi="Arial" w:cs="Arial"/>
          <w:u w:val="single"/>
        </w:rPr>
      </w:pPr>
      <w:r w:rsidRPr="006D1E90">
        <w:rPr>
          <w:rFonts w:ascii="Arial" w:hAnsi="Arial" w:cs="Arial"/>
          <w:u w:val="single"/>
        </w:rPr>
        <w:t xml:space="preserve">Poskytování hlasových služeb </w:t>
      </w:r>
    </w:p>
    <w:p w14:paraId="1749F552" w14:textId="77777777" w:rsidR="001F4FF9" w:rsidRPr="006D1E90" w:rsidRDefault="00543FCF" w:rsidP="006831F2">
      <w:pPr>
        <w:widowControl/>
        <w:numPr>
          <w:ilvl w:val="0"/>
          <w:numId w:val="3"/>
        </w:numPr>
        <w:adjustRightInd/>
        <w:spacing w:line="240" w:lineRule="auto"/>
        <w:ind w:left="357" w:firstLine="68"/>
        <w:jc w:val="left"/>
        <w:rPr>
          <w:rFonts w:ascii="Arial" w:hAnsi="Arial" w:cs="Arial"/>
        </w:rPr>
      </w:pPr>
      <w:r w:rsidRPr="006D1E90">
        <w:rPr>
          <w:rFonts w:ascii="Arial" w:hAnsi="Arial" w:cs="Arial"/>
        </w:rPr>
        <w:t>z</w:t>
      </w:r>
      <w:r w:rsidR="001F4FF9" w:rsidRPr="006D1E90">
        <w:rPr>
          <w:rFonts w:ascii="Arial" w:hAnsi="Arial" w:cs="Arial"/>
        </w:rPr>
        <w:t>ákladní hlasové služby s pokrytím min. 95% území ČR</w:t>
      </w:r>
    </w:p>
    <w:p w14:paraId="0B550DDA" w14:textId="77777777" w:rsidR="001F4FF9" w:rsidRPr="006D1E90" w:rsidRDefault="001F4FF9" w:rsidP="006831F2">
      <w:pPr>
        <w:widowControl/>
        <w:numPr>
          <w:ilvl w:val="0"/>
          <w:numId w:val="3"/>
        </w:numPr>
        <w:adjustRightInd/>
        <w:spacing w:line="240" w:lineRule="auto"/>
        <w:ind w:left="357" w:firstLine="68"/>
        <w:jc w:val="left"/>
        <w:rPr>
          <w:rFonts w:ascii="Arial" w:hAnsi="Arial" w:cs="Arial"/>
        </w:rPr>
      </w:pPr>
      <w:r w:rsidRPr="006D1E90">
        <w:rPr>
          <w:rFonts w:ascii="Arial" w:hAnsi="Arial" w:cs="Arial"/>
        </w:rPr>
        <w:t>záznamová schránka</w:t>
      </w:r>
    </w:p>
    <w:p w14:paraId="59012D79" w14:textId="77777777" w:rsidR="001F4FF9" w:rsidRPr="006D1E90" w:rsidRDefault="001F4FF9" w:rsidP="006831F2">
      <w:pPr>
        <w:widowControl/>
        <w:numPr>
          <w:ilvl w:val="0"/>
          <w:numId w:val="3"/>
        </w:numPr>
        <w:adjustRightInd/>
        <w:spacing w:line="240" w:lineRule="auto"/>
        <w:ind w:left="357" w:firstLine="68"/>
        <w:jc w:val="left"/>
        <w:rPr>
          <w:rFonts w:ascii="Arial" w:hAnsi="Arial" w:cs="Arial"/>
        </w:rPr>
      </w:pPr>
      <w:r w:rsidRPr="006D1E90">
        <w:rPr>
          <w:rFonts w:ascii="Arial" w:hAnsi="Arial" w:cs="Arial"/>
        </w:rPr>
        <w:t>zaslání informace o zmeškaném hovoru formou SMS na číslo účastníka</w:t>
      </w:r>
    </w:p>
    <w:p w14:paraId="1D3A6D86" w14:textId="77777777" w:rsidR="001F4FF9" w:rsidRPr="006D1E90" w:rsidRDefault="001F4FF9" w:rsidP="006831F2">
      <w:pPr>
        <w:widowControl/>
        <w:numPr>
          <w:ilvl w:val="0"/>
          <w:numId w:val="3"/>
        </w:numPr>
        <w:adjustRightInd/>
        <w:spacing w:line="240" w:lineRule="auto"/>
        <w:ind w:left="357" w:firstLine="68"/>
        <w:jc w:val="left"/>
        <w:rPr>
          <w:rFonts w:ascii="Arial" w:hAnsi="Arial" w:cs="Arial"/>
        </w:rPr>
      </w:pPr>
      <w:r w:rsidRPr="006D1E90">
        <w:rPr>
          <w:rFonts w:ascii="Arial" w:hAnsi="Arial" w:cs="Arial"/>
        </w:rPr>
        <w:t>přesměrování hovoru</w:t>
      </w:r>
    </w:p>
    <w:p w14:paraId="65887D1A" w14:textId="77777777" w:rsidR="001F4FF9" w:rsidRPr="006D1E90" w:rsidRDefault="001F4FF9" w:rsidP="006831F2">
      <w:pPr>
        <w:widowControl/>
        <w:numPr>
          <w:ilvl w:val="0"/>
          <w:numId w:val="3"/>
        </w:numPr>
        <w:adjustRightInd/>
        <w:spacing w:line="240" w:lineRule="auto"/>
        <w:ind w:left="357" w:firstLine="68"/>
        <w:jc w:val="left"/>
        <w:rPr>
          <w:rFonts w:ascii="Arial" w:hAnsi="Arial" w:cs="Arial"/>
        </w:rPr>
      </w:pPr>
      <w:r w:rsidRPr="006D1E90">
        <w:rPr>
          <w:rFonts w:ascii="Arial" w:hAnsi="Arial" w:cs="Arial"/>
        </w:rPr>
        <w:t>signalizace dalšího příchozího hovoru</w:t>
      </w:r>
    </w:p>
    <w:p w14:paraId="40343CF7" w14:textId="77777777" w:rsidR="001F4FF9" w:rsidRPr="006D1E90" w:rsidRDefault="001F4FF9" w:rsidP="006831F2">
      <w:pPr>
        <w:widowControl/>
        <w:numPr>
          <w:ilvl w:val="0"/>
          <w:numId w:val="3"/>
        </w:numPr>
        <w:adjustRightInd/>
        <w:spacing w:line="240" w:lineRule="auto"/>
        <w:ind w:left="357" w:firstLine="68"/>
        <w:jc w:val="left"/>
        <w:rPr>
          <w:rFonts w:ascii="Arial" w:hAnsi="Arial" w:cs="Arial"/>
        </w:rPr>
      </w:pPr>
      <w:r w:rsidRPr="006D1E90">
        <w:rPr>
          <w:rFonts w:ascii="Arial" w:hAnsi="Arial" w:cs="Arial"/>
        </w:rPr>
        <w:t>přidržení hovoru</w:t>
      </w:r>
    </w:p>
    <w:p w14:paraId="2F13A680" w14:textId="77777777" w:rsidR="001F4FF9" w:rsidRPr="006D1E90" w:rsidRDefault="001F4FF9" w:rsidP="006831F2">
      <w:pPr>
        <w:widowControl/>
        <w:numPr>
          <w:ilvl w:val="0"/>
          <w:numId w:val="3"/>
        </w:numPr>
        <w:adjustRightInd/>
        <w:spacing w:line="240" w:lineRule="auto"/>
        <w:ind w:left="357" w:firstLine="68"/>
        <w:jc w:val="left"/>
        <w:rPr>
          <w:rFonts w:ascii="Arial" w:hAnsi="Arial" w:cs="Arial"/>
        </w:rPr>
      </w:pPr>
      <w:r w:rsidRPr="006D1E90">
        <w:rPr>
          <w:rFonts w:ascii="Arial" w:hAnsi="Arial" w:cs="Arial"/>
        </w:rPr>
        <w:t>konferenční hovory</w:t>
      </w:r>
    </w:p>
    <w:p w14:paraId="1FE73D04" w14:textId="77777777" w:rsidR="001F4FF9" w:rsidRPr="006D1E90" w:rsidRDefault="001F4FF9" w:rsidP="006831F2">
      <w:pPr>
        <w:widowControl/>
        <w:numPr>
          <w:ilvl w:val="0"/>
          <w:numId w:val="3"/>
        </w:numPr>
        <w:adjustRightInd/>
        <w:spacing w:line="240" w:lineRule="auto"/>
        <w:ind w:left="357" w:firstLine="68"/>
        <w:jc w:val="left"/>
        <w:rPr>
          <w:rFonts w:ascii="Arial" w:hAnsi="Arial" w:cs="Arial"/>
        </w:rPr>
      </w:pPr>
      <w:r w:rsidRPr="006D1E90">
        <w:rPr>
          <w:rFonts w:ascii="Arial" w:hAnsi="Arial" w:cs="Arial"/>
        </w:rPr>
        <w:t>možnost skrytí telefonního čísla</w:t>
      </w:r>
    </w:p>
    <w:p w14:paraId="051C84FE" w14:textId="77777777" w:rsidR="001F4FF9" w:rsidRPr="006D1E90" w:rsidRDefault="001F4FF9" w:rsidP="006831F2">
      <w:pPr>
        <w:widowControl/>
        <w:numPr>
          <w:ilvl w:val="0"/>
          <w:numId w:val="3"/>
        </w:numPr>
        <w:adjustRightInd/>
        <w:spacing w:line="240" w:lineRule="auto"/>
        <w:ind w:left="357" w:firstLine="68"/>
        <w:jc w:val="left"/>
        <w:rPr>
          <w:rFonts w:ascii="Arial" w:hAnsi="Arial" w:cs="Arial"/>
        </w:rPr>
      </w:pPr>
      <w:r w:rsidRPr="006D1E90">
        <w:rPr>
          <w:rFonts w:ascii="Arial" w:hAnsi="Arial" w:cs="Arial"/>
        </w:rPr>
        <w:t xml:space="preserve">roaming (hovory mimo území ČR) </w:t>
      </w:r>
    </w:p>
    <w:p w14:paraId="3226C324" w14:textId="77777777" w:rsidR="001F4FF9" w:rsidRPr="006D1E90" w:rsidRDefault="001F4FF9" w:rsidP="006831F2">
      <w:pPr>
        <w:widowControl/>
        <w:numPr>
          <w:ilvl w:val="0"/>
          <w:numId w:val="3"/>
        </w:numPr>
        <w:adjustRightInd/>
        <w:spacing w:line="240" w:lineRule="auto"/>
        <w:ind w:left="357" w:firstLine="68"/>
        <w:jc w:val="left"/>
        <w:rPr>
          <w:rFonts w:ascii="Arial" w:hAnsi="Arial" w:cs="Arial"/>
        </w:rPr>
      </w:pPr>
      <w:r w:rsidRPr="006D1E90">
        <w:rPr>
          <w:rFonts w:ascii="Arial" w:hAnsi="Arial" w:cs="Arial"/>
        </w:rPr>
        <w:t>podpora SMS technologie</w:t>
      </w:r>
    </w:p>
    <w:p w14:paraId="1418FEC4" w14:textId="77777777" w:rsidR="001F4FF9" w:rsidRPr="006D1E90" w:rsidRDefault="001F4FF9" w:rsidP="006831F2">
      <w:pPr>
        <w:widowControl/>
        <w:numPr>
          <w:ilvl w:val="0"/>
          <w:numId w:val="3"/>
        </w:numPr>
        <w:adjustRightInd/>
        <w:spacing w:line="240" w:lineRule="auto"/>
        <w:ind w:left="357" w:firstLine="68"/>
        <w:jc w:val="left"/>
        <w:rPr>
          <w:rFonts w:ascii="Arial" w:hAnsi="Arial" w:cs="Arial"/>
        </w:rPr>
      </w:pPr>
      <w:r w:rsidRPr="006D1E90">
        <w:rPr>
          <w:rFonts w:ascii="Arial" w:hAnsi="Arial" w:cs="Arial"/>
        </w:rPr>
        <w:t>podpora MMS technologie</w:t>
      </w:r>
    </w:p>
    <w:p w14:paraId="1DF27202" w14:textId="77777777" w:rsidR="001F4FF9" w:rsidRPr="006D1E90" w:rsidRDefault="001F4FF9" w:rsidP="006831F2">
      <w:pPr>
        <w:widowControl/>
        <w:numPr>
          <w:ilvl w:val="0"/>
          <w:numId w:val="3"/>
        </w:numPr>
        <w:adjustRightInd/>
        <w:spacing w:line="240" w:lineRule="auto"/>
        <w:ind w:left="357" w:firstLine="68"/>
        <w:jc w:val="left"/>
        <w:rPr>
          <w:rFonts w:ascii="Arial" w:hAnsi="Arial" w:cs="Arial"/>
        </w:rPr>
      </w:pPr>
      <w:r w:rsidRPr="006D1E90">
        <w:rPr>
          <w:rFonts w:ascii="Arial" w:hAnsi="Arial" w:cs="Arial"/>
        </w:rPr>
        <w:t xml:space="preserve">zabezpečení proti neoprávněnému odposlechu a úniku dat o telekomunikačním provozu </w:t>
      </w:r>
      <w:r w:rsidRPr="006D1E90">
        <w:rPr>
          <w:rFonts w:ascii="Arial" w:hAnsi="Arial" w:cs="Arial"/>
        </w:rPr>
        <w:tab/>
        <w:t xml:space="preserve">zadavatele. </w:t>
      </w:r>
    </w:p>
    <w:p w14:paraId="790C712B" w14:textId="77777777" w:rsidR="001F4FF9" w:rsidRPr="006D1E90" w:rsidRDefault="001F4FF9" w:rsidP="006831F2">
      <w:pPr>
        <w:spacing w:line="240" w:lineRule="auto"/>
        <w:ind w:left="425"/>
        <w:rPr>
          <w:rFonts w:ascii="Arial" w:hAnsi="Arial" w:cs="Arial"/>
        </w:rPr>
      </w:pPr>
    </w:p>
    <w:p w14:paraId="46ADA503" w14:textId="3E582F71" w:rsidR="00840D29" w:rsidRPr="006D1E90" w:rsidRDefault="00840D29" w:rsidP="00840D29">
      <w:pPr>
        <w:widowControl/>
        <w:numPr>
          <w:ilvl w:val="2"/>
          <w:numId w:val="2"/>
        </w:numPr>
        <w:tabs>
          <w:tab w:val="clear" w:pos="1440"/>
          <w:tab w:val="num" w:pos="426"/>
        </w:tabs>
        <w:adjustRightInd/>
        <w:spacing w:line="240" w:lineRule="auto"/>
        <w:ind w:left="709" w:hanging="709"/>
        <w:jc w:val="left"/>
        <w:rPr>
          <w:rFonts w:ascii="Arial" w:hAnsi="Arial" w:cs="Arial"/>
          <w:u w:val="single"/>
        </w:rPr>
      </w:pPr>
      <w:r w:rsidRPr="006D1E90">
        <w:rPr>
          <w:rFonts w:ascii="Arial" w:hAnsi="Arial" w:cs="Arial"/>
          <w:u w:val="single"/>
        </w:rPr>
        <w:t>Speciální hlasové tarify</w:t>
      </w:r>
    </w:p>
    <w:p w14:paraId="5B5CCB9B" w14:textId="61681B67" w:rsidR="001F4FF9" w:rsidRPr="006D1E90" w:rsidRDefault="001F4FF9" w:rsidP="006831F2">
      <w:pPr>
        <w:spacing w:line="240" w:lineRule="auto"/>
        <w:rPr>
          <w:rFonts w:ascii="Arial" w:hAnsi="Arial" w:cs="Arial"/>
        </w:rPr>
      </w:pPr>
      <w:r w:rsidRPr="006D1E90">
        <w:rPr>
          <w:rFonts w:ascii="Arial" w:hAnsi="Arial" w:cs="Arial"/>
        </w:rPr>
        <w:t>Za</w:t>
      </w:r>
      <w:r w:rsidRPr="009A7F9C">
        <w:rPr>
          <w:rFonts w:ascii="Arial" w:hAnsi="Arial" w:cs="Arial"/>
        </w:rPr>
        <w:t>davatel požaduje následující speciální hlasové tarify vyspecifikované v příloze č.</w:t>
      </w:r>
      <w:r w:rsidR="009A7F9C" w:rsidRPr="009A7F9C">
        <w:rPr>
          <w:rFonts w:ascii="Arial" w:hAnsi="Arial"/>
        </w:rPr>
        <w:t xml:space="preserve"> 2 Rámcové dohody</w:t>
      </w:r>
      <w:r w:rsidR="009A7F9C" w:rsidRPr="009A7F9C">
        <w:rPr>
          <w:rFonts w:ascii="Arial" w:hAnsi="Arial" w:cs="Arial"/>
        </w:rPr>
        <w:t xml:space="preserve"> - Tabulka s</w:t>
      </w:r>
      <w:r w:rsidR="009A7F9C" w:rsidRPr="009A7F9C">
        <w:rPr>
          <w:rFonts w:ascii="Arial" w:hAnsi="Arial"/>
        </w:rPr>
        <w:t> </w:t>
      </w:r>
      <w:r w:rsidR="009A7F9C" w:rsidRPr="009A7F9C">
        <w:rPr>
          <w:rFonts w:ascii="Arial" w:hAnsi="Arial" w:cs="Arial"/>
        </w:rPr>
        <w:t>tarify.</w:t>
      </w:r>
    </w:p>
    <w:p w14:paraId="11FBF16C" w14:textId="77777777" w:rsidR="001F4FF9" w:rsidRPr="006D1E90" w:rsidRDefault="001F4FF9" w:rsidP="006831F2">
      <w:pPr>
        <w:spacing w:line="240" w:lineRule="auto"/>
        <w:rPr>
          <w:rFonts w:ascii="Arial" w:hAnsi="Arial" w:cs="Arial"/>
          <w:color w:val="FF0000"/>
        </w:rPr>
      </w:pPr>
    </w:p>
    <w:p w14:paraId="0969763C" w14:textId="449CCCEB" w:rsidR="001F4FF9" w:rsidRPr="006D1E90" w:rsidRDefault="004A6844" w:rsidP="006831F2">
      <w:pPr>
        <w:pStyle w:val="titre4"/>
        <w:spacing w:after="0"/>
        <w:rPr>
          <w:rFonts w:ascii="Arial" w:hAnsi="Arial"/>
          <w:sz w:val="20"/>
          <w:szCs w:val="20"/>
        </w:rPr>
      </w:pPr>
      <w:r w:rsidRPr="006D1E90">
        <w:rPr>
          <w:rFonts w:ascii="Arial" w:hAnsi="Arial"/>
          <w:sz w:val="20"/>
          <w:szCs w:val="20"/>
        </w:rPr>
        <w:t>Poskytovatel se zavazuje</w:t>
      </w:r>
      <w:r w:rsidR="001F4FF9" w:rsidRPr="006D1E90">
        <w:rPr>
          <w:rFonts w:ascii="Arial" w:hAnsi="Arial"/>
          <w:sz w:val="20"/>
          <w:szCs w:val="20"/>
        </w:rPr>
        <w:t xml:space="preserve">, </w:t>
      </w:r>
      <w:r w:rsidR="00AD118F" w:rsidRPr="006D1E90">
        <w:rPr>
          <w:rFonts w:ascii="Arial" w:hAnsi="Arial"/>
          <w:sz w:val="20"/>
          <w:szCs w:val="20"/>
        </w:rPr>
        <w:t>že</w:t>
      </w:r>
      <w:r w:rsidR="001F4FF9" w:rsidRPr="006D1E90">
        <w:rPr>
          <w:rFonts w:ascii="Arial" w:hAnsi="Arial"/>
          <w:sz w:val="20"/>
          <w:szCs w:val="20"/>
        </w:rPr>
        <w:t xml:space="preserve"> účtování hovorů </w:t>
      </w:r>
      <w:r w:rsidR="00AD118F" w:rsidRPr="006D1E90">
        <w:rPr>
          <w:rFonts w:ascii="Arial" w:hAnsi="Arial"/>
          <w:sz w:val="20"/>
          <w:szCs w:val="20"/>
        </w:rPr>
        <w:t>bude</w:t>
      </w:r>
      <w:r w:rsidR="001F4FF9" w:rsidRPr="006D1E90">
        <w:rPr>
          <w:rFonts w:ascii="Arial" w:hAnsi="Arial"/>
          <w:sz w:val="20"/>
          <w:szCs w:val="20"/>
        </w:rPr>
        <w:t xml:space="preserve"> realizováno tak, že první minuta odchozího hovoru bude účtována jako celá a poté po sekundách s tím, že cena každé sekundy bude vždy rovna 1/60 ceny odchozího </w:t>
      </w:r>
      <w:r w:rsidR="001F4FF9" w:rsidRPr="006D1E90">
        <w:rPr>
          <w:rFonts w:ascii="Arial" w:hAnsi="Arial"/>
          <w:sz w:val="20"/>
          <w:szCs w:val="20"/>
        </w:rPr>
        <w:lastRenderedPageBreak/>
        <w:t>hovoru za minutu (60+1).</w:t>
      </w:r>
    </w:p>
    <w:p w14:paraId="49E4412B" w14:textId="77777777" w:rsidR="00BD420B" w:rsidRPr="006D1E90" w:rsidRDefault="00BD420B" w:rsidP="00BD420B">
      <w:pPr>
        <w:pStyle w:val="titre4"/>
        <w:spacing w:after="0"/>
        <w:rPr>
          <w:rFonts w:ascii="Arial" w:hAnsi="Arial"/>
          <w:sz w:val="20"/>
          <w:szCs w:val="20"/>
        </w:rPr>
      </w:pPr>
      <w:r w:rsidRPr="006D1E90">
        <w:rPr>
          <w:rFonts w:ascii="Arial" w:hAnsi="Arial"/>
          <w:sz w:val="20"/>
          <w:szCs w:val="20"/>
        </w:rPr>
        <w:t xml:space="preserve">Poskytovatel se zavazuje, že služby nebude účtovat v závislosti na časovém rozmezí (ve špičce, mimo špičku atd.) a ve své nabídce uvedl jednotkovou cenu volání pro celé časové pásmo. </w:t>
      </w:r>
    </w:p>
    <w:p w14:paraId="1028817F" w14:textId="77777777" w:rsidR="00BD420B" w:rsidRPr="006D1E90" w:rsidRDefault="00BD420B" w:rsidP="006831F2">
      <w:pPr>
        <w:pStyle w:val="titre4"/>
        <w:spacing w:after="0"/>
        <w:rPr>
          <w:rFonts w:ascii="Arial" w:hAnsi="Arial"/>
          <w:sz w:val="20"/>
          <w:szCs w:val="20"/>
        </w:rPr>
      </w:pPr>
    </w:p>
    <w:p w14:paraId="71CE9D42" w14:textId="3568CA5F" w:rsidR="001F4FF9" w:rsidRPr="006D1E90" w:rsidRDefault="001F4FF9" w:rsidP="006831F2">
      <w:pPr>
        <w:pStyle w:val="titre4"/>
        <w:spacing w:after="0"/>
        <w:rPr>
          <w:rFonts w:ascii="Arial" w:hAnsi="Arial"/>
          <w:sz w:val="20"/>
          <w:szCs w:val="20"/>
        </w:rPr>
      </w:pPr>
      <w:r w:rsidRPr="006D1E90">
        <w:rPr>
          <w:rFonts w:ascii="Arial" w:hAnsi="Arial"/>
          <w:sz w:val="20"/>
          <w:szCs w:val="20"/>
        </w:rPr>
        <w:t xml:space="preserve">Zadavatel požaduje, aby speciální hlasové tarify pod rámcovou </w:t>
      </w:r>
      <w:r w:rsidR="00B93757" w:rsidRPr="006D1E90">
        <w:rPr>
          <w:rFonts w:ascii="Arial" w:hAnsi="Arial"/>
          <w:sz w:val="20"/>
          <w:szCs w:val="20"/>
        </w:rPr>
        <w:t>dohodou</w:t>
      </w:r>
      <w:r w:rsidRPr="006D1E90">
        <w:rPr>
          <w:rFonts w:ascii="Arial" w:hAnsi="Arial"/>
          <w:sz w:val="20"/>
          <w:szCs w:val="20"/>
        </w:rPr>
        <w:t xml:space="preserve"> byly zahrnuty do </w:t>
      </w:r>
      <w:r w:rsidR="00D838EA" w:rsidRPr="006D1E90">
        <w:rPr>
          <w:rFonts w:ascii="Arial" w:hAnsi="Arial"/>
          <w:sz w:val="20"/>
          <w:szCs w:val="20"/>
        </w:rPr>
        <w:t xml:space="preserve">vnitřní mobilní sítě zadavatele </w:t>
      </w:r>
      <w:r w:rsidRPr="006D1E90">
        <w:rPr>
          <w:rFonts w:ascii="Arial" w:hAnsi="Arial"/>
          <w:sz w:val="20"/>
          <w:szCs w:val="20"/>
        </w:rPr>
        <w:t xml:space="preserve">s bezplatným voláním navzájem. Obecně zadavatel požaduje bezplatné volání v rámci sítě </w:t>
      </w:r>
      <w:r w:rsidR="00D838EA" w:rsidRPr="006D1E90">
        <w:rPr>
          <w:rFonts w:ascii="Arial" w:hAnsi="Arial"/>
          <w:sz w:val="20"/>
          <w:szCs w:val="20"/>
        </w:rPr>
        <w:t>vnitřní mobilní sítě zadavatele</w:t>
      </w:r>
      <w:r w:rsidRPr="006D1E90">
        <w:rPr>
          <w:rFonts w:ascii="Arial" w:hAnsi="Arial"/>
          <w:sz w:val="20"/>
          <w:szCs w:val="20"/>
        </w:rPr>
        <w:t xml:space="preserve">. Za zařazení SIM karty do </w:t>
      </w:r>
      <w:r w:rsidR="00D838EA" w:rsidRPr="006D1E90">
        <w:rPr>
          <w:rFonts w:ascii="Arial" w:hAnsi="Arial"/>
          <w:sz w:val="20"/>
          <w:szCs w:val="20"/>
        </w:rPr>
        <w:t>vnitřní mobilní sítě zadavatele</w:t>
      </w:r>
      <w:r w:rsidRPr="006D1E90">
        <w:rPr>
          <w:rFonts w:ascii="Arial" w:hAnsi="Arial"/>
          <w:sz w:val="20"/>
          <w:szCs w:val="20"/>
        </w:rPr>
        <w:t xml:space="preserve"> nebude dodavatel účtovat ani aktivační poplatek ani měsíční paušál. Hovory v rámci </w:t>
      </w:r>
      <w:r w:rsidR="00D838EA" w:rsidRPr="006D1E90">
        <w:rPr>
          <w:rFonts w:ascii="Arial" w:hAnsi="Arial"/>
          <w:sz w:val="20"/>
          <w:szCs w:val="20"/>
        </w:rPr>
        <w:t>vnitřní mobilní sítě zadavatele</w:t>
      </w:r>
      <w:r w:rsidRPr="006D1E90">
        <w:rPr>
          <w:rFonts w:ascii="Arial" w:hAnsi="Arial"/>
          <w:sz w:val="20"/>
          <w:szCs w:val="20"/>
        </w:rPr>
        <w:t xml:space="preserve"> nebudou čerpány z volných minut.</w:t>
      </w:r>
    </w:p>
    <w:p w14:paraId="1E73DBCC" w14:textId="77777777" w:rsidR="001F4FF9" w:rsidRPr="006D1E90" w:rsidRDefault="001F4FF9" w:rsidP="006831F2">
      <w:pPr>
        <w:pStyle w:val="titre4"/>
        <w:spacing w:after="0"/>
        <w:rPr>
          <w:rFonts w:ascii="Arial" w:hAnsi="Arial"/>
          <w:sz w:val="20"/>
          <w:szCs w:val="20"/>
        </w:rPr>
      </w:pPr>
    </w:p>
    <w:p w14:paraId="5DC3ED76" w14:textId="65988155" w:rsidR="001F4FF9" w:rsidRPr="006D1E90" w:rsidRDefault="001F4FF9" w:rsidP="006831F2">
      <w:pPr>
        <w:pStyle w:val="titre4"/>
        <w:spacing w:after="0"/>
        <w:rPr>
          <w:rFonts w:ascii="Arial" w:hAnsi="Arial"/>
          <w:sz w:val="20"/>
          <w:szCs w:val="20"/>
        </w:rPr>
      </w:pPr>
      <w:r w:rsidRPr="006D1E90">
        <w:rPr>
          <w:rFonts w:ascii="Arial" w:hAnsi="Arial"/>
          <w:sz w:val="20"/>
          <w:szCs w:val="20"/>
        </w:rPr>
        <w:t xml:space="preserve">Zadavatel požaduje, aby mohl po dobu platnosti </w:t>
      </w:r>
      <w:r w:rsidR="00412120" w:rsidRPr="006D1E90">
        <w:rPr>
          <w:rFonts w:ascii="Arial" w:hAnsi="Arial"/>
          <w:sz w:val="20"/>
          <w:szCs w:val="20"/>
        </w:rPr>
        <w:t>rámcové dohody</w:t>
      </w:r>
      <w:r w:rsidRPr="006D1E90">
        <w:rPr>
          <w:rFonts w:ascii="Arial" w:hAnsi="Arial"/>
          <w:sz w:val="20"/>
          <w:szCs w:val="20"/>
        </w:rPr>
        <w:t xml:space="preserve"> uzavřené s vybraným dodavatelem současně využívat také standardní hlasové tarify, které jsou všeobecně dostupné v nabídce vybraného dodavatele a jsou platné. Zadavatel požaduje, aby tyto tarify byly rovněž zahrnuty do </w:t>
      </w:r>
      <w:r w:rsidR="00D838EA" w:rsidRPr="006D1E90">
        <w:rPr>
          <w:rFonts w:ascii="Arial" w:hAnsi="Arial"/>
          <w:sz w:val="20"/>
          <w:szCs w:val="20"/>
        </w:rPr>
        <w:t>vnitřní mobilní sítě zadavatele</w:t>
      </w:r>
      <w:r w:rsidRPr="006D1E90">
        <w:rPr>
          <w:rFonts w:ascii="Arial" w:hAnsi="Arial"/>
          <w:sz w:val="20"/>
          <w:szCs w:val="20"/>
        </w:rPr>
        <w:t>.</w:t>
      </w:r>
    </w:p>
    <w:p w14:paraId="2DEEA14E" w14:textId="77777777" w:rsidR="0064250D" w:rsidRPr="006D1E90" w:rsidRDefault="0064250D" w:rsidP="006831F2">
      <w:pPr>
        <w:pStyle w:val="titre4"/>
        <w:spacing w:after="0"/>
        <w:rPr>
          <w:rFonts w:ascii="Arial" w:hAnsi="Arial"/>
          <w:sz w:val="20"/>
          <w:szCs w:val="20"/>
        </w:rPr>
      </w:pPr>
    </w:p>
    <w:p w14:paraId="4079A53A" w14:textId="3454F8BB" w:rsidR="00D838EA" w:rsidRPr="006D1E90" w:rsidRDefault="00D838EA" w:rsidP="006831F2">
      <w:pPr>
        <w:pStyle w:val="titre4"/>
        <w:spacing w:after="0"/>
        <w:rPr>
          <w:rFonts w:ascii="Arial" w:hAnsi="Arial"/>
          <w:sz w:val="20"/>
          <w:szCs w:val="20"/>
        </w:rPr>
      </w:pPr>
      <w:r w:rsidRPr="006D1E90">
        <w:rPr>
          <w:rFonts w:ascii="Arial" w:hAnsi="Arial"/>
          <w:sz w:val="20"/>
          <w:szCs w:val="20"/>
        </w:rPr>
        <w:t xml:space="preserve">Zadavatel požaduje prioritní odbavení spojení v mobilní síti, s ohledem na povinnosti uložené mu právními předpisy garanci prioritního volání (tzv. krizové mobily) v souladu s § 99 zákona č. 127/2005 Sb., o elektronických komunikacích, ve znění pozdějších předpisů. Tento požadavek zadavatele se vztahuje výhradně na vybrané SIM karty v počtu </w:t>
      </w:r>
      <w:r w:rsidR="002A3EC2" w:rsidRPr="006D1E90">
        <w:rPr>
          <w:rFonts w:ascii="Arial" w:hAnsi="Arial"/>
          <w:sz w:val="20"/>
          <w:szCs w:val="20"/>
        </w:rPr>
        <w:t>20</w:t>
      </w:r>
      <w:r w:rsidRPr="006D1E90">
        <w:rPr>
          <w:rFonts w:ascii="Arial" w:hAnsi="Arial"/>
          <w:sz w:val="20"/>
          <w:szCs w:val="20"/>
        </w:rPr>
        <w:t xml:space="preserve"> ks. Zadavatel si vyhrazuje právo počet těchto SIM karet po celou dobu trvání smluvního vztahu kdykoliv měnit dle sv</w:t>
      </w:r>
      <w:r w:rsidR="00B465B6">
        <w:rPr>
          <w:rFonts w:ascii="Arial" w:hAnsi="Arial"/>
          <w:sz w:val="20"/>
          <w:szCs w:val="20"/>
        </w:rPr>
        <w:t>ý</w:t>
      </w:r>
      <w:r w:rsidRPr="006D1E90">
        <w:rPr>
          <w:rFonts w:ascii="Arial" w:hAnsi="Arial"/>
          <w:sz w:val="20"/>
          <w:szCs w:val="20"/>
        </w:rPr>
        <w:t>ch komunikačních potřeb a účastník případnou žádost zadavatele o změnu v tomto seznamu vypořádá vždy kladně a neprodleně, resp. jak mu to umožňují technické podmínky. Cena uvedené služby bude plně zahrnuta v nabídkové ceně uvedené účastníkem.</w:t>
      </w:r>
    </w:p>
    <w:p w14:paraId="15C4885A" w14:textId="77777777" w:rsidR="001F4FF9" w:rsidRPr="006D1E90" w:rsidRDefault="001F4FF9" w:rsidP="006831F2">
      <w:pPr>
        <w:spacing w:line="240" w:lineRule="auto"/>
        <w:ind w:left="426" w:hanging="568"/>
        <w:rPr>
          <w:rFonts w:ascii="Arial" w:hAnsi="Arial" w:cs="Arial"/>
          <w:color w:val="FF0000"/>
          <w:u w:val="single"/>
        </w:rPr>
      </w:pPr>
    </w:p>
    <w:p w14:paraId="112AE3EF" w14:textId="30B0495A" w:rsidR="003A0A2B" w:rsidRPr="006D1E90" w:rsidRDefault="003A0A2B" w:rsidP="003A0A2B">
      <w:pPr>
        <w:pStyle w:val="titre4"/>
        <w:shd w:val="clear" w:color="auto" w:fill="FBE4D5" w:themeFill="accent2" w:themeFillTint="33"/>
        <w:spacing w:after="0"/>
        <w:rPr>
          <w:rFonts w:ascii="Arial" w:hAnsi="Arial"/>
          <w:sz w:val="20"/>
          <w:szCs w:val="20"/>
        </w:rPr>
      </w:pPr>
      <w:r w:rsidRPr="006D1E90">
        <w:rPr>
          <w:rFonts w:ascii="Arial" w:hAnsi="Arial"/>
          <w:sz w:val="20"/>
          <w:szCs w:val="20"/>
        </w:rPr>
        <w:t>B.</w:t>
      </w:r>
    </w:p>
    <w:p w14:paraId="5902B76F" w14:textId="290AB86F" w:rsidR="000E46E7" w:rsidRPr="006D1E90" w:rsidRDefault="000E46E7" w:rsidP="000E46E7">
      <w:pPr>
        <w:pStyle w:val="titre4"/>
        <w:spacing w:after="0"/>
        <w:rPr>
          <w:rFonts w:ascii="Arial" w:hAnsi="Arial"/>
          <w:sz w:val="20"/>
          <w:szCs w:val="20"/>
        </w:rPr>
      </w:pPr>
      <w:r w:rsidRPr="006D1E90">
        <w:rPr>
          <w:rFonts w:ascii="Arial" w:hAnsi="Arial"/>
          <w:sz w:val="20"/>
          <w:szCs w:val="20"/>
        </w:rPr>
        <w:t xml:space="preserve">Poskytovatel se zavazuje, že bude poskytovat </w:t>
      </w:r>
      <w:r w:rsidR="00471907" w:rsidRPr="006D1E90">
        <w:rPr>
          <w:rFonts w:ascii="Arial" w:hAnsi="Arial"/>
          <w:b/>
          <w:bCs/>
          <w:sz w:val="20"/>
          <w:szCs w:val="20"/>
        </w:rPr>
        <w:t>speciální datové tarify</w:t>
      </w:r>
      <w:r w:rsidRPr="006D1E90">
        <w:rPr>
          <w:rFonts w:ascii="Arial" w:hAnsi="Arial"/>
          <w:b/>
          <w:bCs/>
          <w:sz w:val="20"/>
          <w:szCs w:val="20"/>
        </w:rPr>
        <w:t xml:space="preserve"> </w:t>
      </w:r>
      <w:r w:rsidRPr="006D1E90">
        <w:rPr>
          <w:rFonts w:ascii="Arial" w:hAnsi="Arial"/>
          <w:sz w:val="20"/>
          <w:szCs w:val="20"/>
        </w:rPr>
        <w:t>nejméně v následujícím rozsahu:</w:t>
      </w:r>
    </w:p>
    <w:p w14:paraId="76A5FDB3" w14:textId="77777777" w:rsidR="000E46E7" w:rsidRPr="006D1E90" w:rsidRDefault="000E46E7" w:rsidP="006831F2">
      <w:pPr>
        <w:spacing w:line="240" w:lineRule="auto"/>
        <w:ind w:left="426" w:hanging="568"/>
        <w:rPr>
          <w:rFonts w:ascii="Arial" w:hAnsi="Arial" w:cs="Arial"/>
          <w:color w:val="FF0000"/>
          <w:u w:val="single"/>
        </w:rPr>
      </w:pPr>
    </w:p>
    <w:p w14:paraId="2FAF95D9" w14:textId="77777777" w:rsidR="001F4FF9" w:rsidRPr="006D1E90" w:rsidRDefault="001F4FF9" w:rsidP="006831F2">
      <w:pPr>
        <w:widowControl/>
        <w:numPr>
          <w:ilvl w:val="2"/>
          <w:numId w:val="2"/>
        </w:numPr>
        <w:tabs>
          <w:tab w:val="clear" w:pos="1440"/>
          <w:tab w:val="num" w:pos="426"/>
        </w:tabs>
        <w:adjustRightInd/>
        <w:spacing w:line="240" w:lineRule="auto"/>
        <w:ind w:left="426" w:hanging="142"/>
        <w:jc w:val="left"/>
        <w:rPr>
          <w:rFonts w:ascii="Arial" w:hAnsi="Arial" w:cs="Arial"/>
          <w:bCs/>
          <w:u w:val="single"/>
        </w:rPr>
      </w:pPr>
      <w:r w:rsidRPr="006D1E90">
        <w:rPr>
          <w:rFonts w:ascii="Arial" w:hAnsi="Arial" w:cs="Arial"/>
          <w:bCs/>
        </w:rPr>
        <w:t>Speciální datové tarify</w:t>
      </w:r>
      <w:r w:rsidRPr="006D1E90" w:rsidDel="005D66D2">
        <w:rPr>
          <w:rFonts w:ascii="Arial" w:hAnsi="Arial" w:cs="Arial"/>
          <w:bCs/>
          <w:u w:val="single"/>
        </w:rPr>
        <w:t xml:space="preserve"> </w:t>
      </w:r>
    </w:p>
    <w:p w14:paraId="7E1485A9" w14:textId="77777777" w:rsidR="001F4FF9" w:rsidRPr="006D1E90" w:rsidRDefault="001F4FF9" w:rsidP="006831F2">
      <w:pPr>
        <w:spacing w:line="240" w:lineRule="auto"/>
        <w:ind w:left="426"/>
        <w:rPr>
          <w:rFonts w:ascii="Arial" w:hAnsi="Arial" w:cs="Arial"/>
          <w:b/>
        </w:rPr>
      </w:pPr>
      <w:r w:rsidRPr="006D1E90">
        <w:rPr>
          <w:rFonts w:ascii="Arial" w:hAnsi="Arial" w:cs="Arial"/>
        </w:rPr>
        <w:t>Poskytovatel se zavazuje zajistit, aby mobilní připojení k datové síti a internetu</w:t>
      </w:r>
      <w:r w:rsidR="00543FCF" w:rsidRPr="006D1E90">
        <w:rPr>
          <w:rFonts w:ascii="Arial" w:hAnsi="Arial" w:cs="Arial"/>
        </w:rPr>
        <w:t xml:space="preserve"> byla nastavena v daném místě a čase maximální možná přenosová rychlost.</w:t>
      </w:r>
    </w:p>
    <w:p w14:paraId="7458B0CF" w14:textId="1F70F16B" w:rsidR="001F4FF9" w:rsidRPr="004D7F63" w:rsidRDefault="001F4FF9" w:rsidP="006831F2">
      <w:pPr>
        <w:spacing w:line="240" w:lineRule="auto"/>
        <w:ind w:left="426"/>
        <w:rPr>
          <w:rFonts w:ascii="Arial" w:hAnsi="Arial" w:cs="Arial"/>
        </w:rPr>
      </w:pPr>
      <w:r w:rsidRPr="006D1E90">
        <w:rPr>
          <w:rFonts w:ascii="Arial" w:hAnsi="Arial" w:cs="Arial"/>
        </w:rPr>
        <w:t xml:space="preserve">Po vyčerpání FUP/měsíc </w:t>
      </w:r>
      <w:r w:rsidR="00543FCF" w:rsidRPr="006D1E90">
        <w:rPr>
          <w:rFonts w:ascii="Arial" w:hAnsi="Arial" w:cs="Arial"/>
        </w:rPr>
        <w:t xml:space="preserve">může </w:t>
      </w:r>
      <w:r w:rsidRPr="006D1E90">
        <w:rPr>
          <w:rFonts w:ascii="Arial" w:hAnsi="Arial" w:cs="Arial"/>
        </w:rPr>
        <w:t>doj</w:t>
      </w:r>
      <w:r w:rsidR="00E11586" w:rsidRPr="006D1E90">
        <w:rPr>
          <w:rFonts w:ascii="Arial" w:hAnsi="Arial" w:cs="Arial"/>
        </w:rPr>
        <w:t xml:space="preserve">ít </w:t>
      </w:r>
      <w:r w:rsidRPr="006D1E90">
        <w:rPr>
          <w:rFonts w:ascii="Arial" w:hAnsi="Arial" w:cs="Arial"/>
        </w:rPr>
        <w:t>ke snížení rychlosti bez účtování objemu stažených dat nad uvedený limit.</w:t>
      </w:r>
      <w:r w:rsidR="00082873">
        <w:rPr>
          <w:rFonts w:ascii="Arial" w:hAnsi="Arial" w:cs="Arial"/>
        </w:rPr>
        <w:t xml:space="preserve"> </w:t>
      </w:r>
    </w:p>
    <w:p w14:paraId="6D803E19" w14:textId="77777777" w:rsidR="002C06F4" w:rsidRDefault="002C06F4" w:rsidP="004D7F63">
      <w:pPr>
        <w:spacing w:line="240" w:lineRule="auto"/>
        <w:ind w:left="426"/>
        <w:rPr>
          <w:rFonts w:ascii="Arial" w:hAnsi="Arial" w:cs="Arial"/>
        </w:rPr>
      </w:pPr>
      <w:r w:rsidRPr="004D7F63">
        <w:rPr>
          <w:rFonts w:ascii="Arial" w:hAnsi="Arial" w:cs="Arial"/>
        </w:rPr>
        <w:t>Zadavatel dále požaduje, aby byl každý uživatel automaticky při vyčerpání 80% a 100 % měsíčního datového limitu vždy o tomto upozorněn formou SMS, a to zdarma.</w:t>
      </w:r>
    </w:p>
    <w:p w14:paraId="074E1CD5" w14:textId="77777777" w:rsidR="00A3478C" w:rsidRDefault="00A3478C" w:rsidP="00A3478C">
      <w:pPr>
        <w:spacing w:line="240" w:lineRule="auto"/>
        <w:ind w:left="426"/>
        <w:rPr>
          <w:rFonts w:ascii="Arial" w:hAnsi="Arial" w:cs="Arial"/>
        </w:rPr>
      </w:pPr>
    </w:p>
    <w:p w14:paraId="02B8A86A" w14:textId="77777777" w:rsidR="003B4F74" w:rsidRDefault="003B4F74" w:rsidP="00A3478C">
      <w:pPr>
        <w:spacing w:line="240" w:lineRule="auto"/>
        <w:ind w:left="426"/>
        <w:rPr>
          <w:ins w:id="0" w:author="Josef Křeháček" w:date="2024-09-19T14:51:00Z" w16du:dateUtc="2024-09-19T12:51:00Z"/>
          <w:rFonts w:ascii="Arial" w:hAnsi="Arial" w:cs="Arial"/>
        </w:rPr>
      </w:pPr>
      <w:ins w:id="1" w:author="Josef Křeháček" w:date="2024-09-19T14:51:00Z" w16du:dateUtc="2024-09-19T12:51:00Z">
        <w:r w:rsidRPr="00A3478C">
          <w:rPr>
            <w:rFonts w:ascii="Arial" w:hAnsi="Arial" w:cs="Arial"/>
          </w:rPr>
          <w:t>Zadavatel po</w:t>
        </w:r>
        <w:r w:rsidRPr="00A3478C">
          <w:rPr>
            <w:rFonts w:ascii="Arial" w:hAnsi="Arial" w:cs="Arial" w:hint="eastAsia"/>
          </w:rPr>
          <w:t>ž</w:t>
        </w:r>
        <w:r w:rsidRPr="00A3478C">
          <w:rPr>
            <w:rFonts w:ascii="Arial" w:hAnsi="Arial" w:cs="Arial"/>
          </w:rPr>
          <w:t>aduje, aby uchaze</w:t>
        </w:r>
        <w:r w:rsidRPr="00A3478C">
          <w:rPr>
            <w:rFonts w:ascii="Arial" w:hAnsi="Arial" w:cs="Arial" w:hint="eastAsia"/>
          </w:rPr>
          <w:t>č</w:t>
        </w:r>
        <w:r w:rsidRPr="00A3478C">
          <w:rPr>
            <w:rFonts w:ascii="Arial" w:hAnsi="Arial" w:cs="Arial"/>
          </w:rPr>
          <w:t>i o ve</w:t>
        </w:r>
        <w:r w:rsidRPr="00A3478C">
          <w:rPr>
            <w:rFonts w:ascii="Arial" w:hAnsi="Arial" w:cs="Arial" w:hint="eastAsia"/>
          </w:rPr>
          <w:t>ř</w:t>
        </w:r>
        <w:r w:rsidRPr="00A3478C">
          <w:rPr>
            <w:rFonts w:ascii="Arial" w:hAnsi="Arial" w:cs="Arial"/>
          </w:rPr>
          <w:t>ejnou zak</w:t>
        </w:r>
        <w:r w:rsidRPr="00A3478C">
          <w:rPr>
            <w:rFonts w:ascii="Arial" w:hAnsi="Arial" w:cs="Arial" w:hint="eastAsia"/>
          </w:rPr>
          <w:t>á</w:t>
        </w:r>
        <w:r w:rsidRPr="00A3478C">
          <w:rPr>
            <w:rFonts w:ascii="Arial" w:hAnsi="Arial" w:cs="Arial"/>
          </w:rPr>
          <w:t>zku na poskytov</w:t>
        </w:r>
        <w:r w:rsidRPr="00A3478C">
          <w:rPr>
            <w:rFonts w:ascii="Arial" w:hAnsi="Arial" w:cs="Arial" w:hint="eastAsia"/>
          </w:rPr>
          <w:t>á</w:t>
        </w:r>
        <w:r w:rsidRPr="00A3478C">
          <w:rPr>
            <w:rFonts w:ascii="Arial" w:hAnsi="Arial" w:cs="Arial"/>
          </w:rPr>
          <w:t>n</w:t>
        </w:r>
        <w:r w:rsidRPr="00A3478C">
          <w:rPr>
            <w:rFonts w:ascii="Arial" w:hAnsi="Arial" w:cs="Arial" w:hint="eastAsia"/>
          </w:rPr>
          <w:t>í</w:t>
        </w:r>
        <w:r w:rsidRPr="00A3478C">
          <w:rPr>
            <w:rFonts w:ascii="Arial" w:hAnsi="Arial" w:cs="Arial"/>
          </w:rPr>
          <w:t xml:space="preserve"> telekomunika</w:t>
        </w:r>
        <w:r w:rsidRPr="00A3478C">
          <w:rPr>
            <w:rFonts w:ascii="Arial" w:hAnsi="Arial" w:cs="Arial" w:hint="eastAsia"/>
          </w:rPr>
          <w:t>č</w:t>
        </w:r>
        <w:r w:rsidRPr="00A3478C">
          <w:rPr>
            <w:rFonts w:ascii="Arial" w:hAnsi="Arial" w:cs="Arial"/>
          </w:rPr>
          <w:t>n</w:t>
        </w:r>
        <w:r w:rsidRPr="00A3478C">
          <w:rPr>
            <w:rFonts w:ascii="Arial" w:hAnsi="Arial" w:cs="Arial" w:hint="eastAsia"/>
          </w:rPr>
          <w:t>í</w:t>
        </w:r>
        <w:r w:rsidRPr="00A3478C">
          <w:rPr>
            <w:rFonts w:ascii="Arial" w:hAnsi="Arial" w:cs="Arial"/>
          </w:rPr>
          <w:t>ch slu</w:t>
        </w:r>
        <w:r w:rsidRPr="00A3478C">
          <w:rPr>
            <w:rFonts w:ascii="Arial" w:hAnsi="Arial" w:cs="Arial" w:hint="eastAsia"/>
          </w:rPr>
          <w:t>ž</w:t>
        </w:r>
        <w:r w:rsidRPr="00A3478C">
          <w:rPr>
            <w:rFonts w:ascii="Arial" w:hAnsi="Arial" w:cs="Arial"/>
          </w:rPr>
          <w:t>eb zaru</w:t>
        </w:r>
        <w:r w:rsidRPr="00A3478C">
          <w:rPr>
            <w:rFonts w:ascii="Arial" w:hAnsi="Arial" w:cs="Arial" w:hint="eastAsia"/>
          </w:rPr>
          <w:t>č</w:t>
        </w:r>
        <w:r w:rsidRPr="00A3478C">
          <w:rPr>
            <w:rFonts w:ascii="Arial" w:hAnsi="Arial" w:cs="Arial"/>
          </w:rPr>
          <w:t>ili</w:t>
        </w:r>
        <w:r>
          <w:rPr>
            <w:rFonts w:ascii="Arial" w:hAnsi="Arial" w:cs="Arial"/>
          </w:rPr>
          <w:t xml:space="preserve"> </w:t>
        </w:r>
        <w:r w:rsidRPr="00230EAC">
          <w:rPr>
            <w:rFonts w:ascii="Arial" w:hAnsi="Arial" w:cs="Arial"/>
            <w:b/>
            <w:bCs/>
          </w:rPr>
          <w:t>po vyčerpání dat  (FUP/měsíc)</w:t>
        </w:r>
        <w:r>
          <w:rPr>
            <w:rFonts w:ascii="Arial" w:hAnsi="Arial" w:cs="Arial"/>
          </w:rPr>
          <w:t xml:space="preserve"> </w:t>
        </w:r>
        <w:r w:rsidRPr="00A3478C">
          <w:rPr>
            <w:rFonts w:ascii="Arial" w:hAnsi="Arial" w:cs="Arial"/>
          </w:rPr>
          <w:t>minim</w:t>
        </w:r>
        <w:r w:rsidRPr="00A3478C">
          <w:rPr>
            <w:rFonts w:ascii="Arial" w:hAnsi="Arial" w:cs="Arial" w:hint="eastAsia"/>
          </w:rPr>
          <w:t>á</w:t>
        </w:r>
        <w:r w:rsidRPr="00A3478C">
          <w:rPr>
            <w:rFonts w:ascii="Arial" w:hAnsi="Arial" w:cs="Arial"/>
          </w:rPr>
          <w:t>ln</w:t>
        </w:r>
        <w:r w:rsidRPr="00A3478C">
          <w:rPr>
            <w:rFonts w:ascii="Arial" w:hAnsi="Arial" w:cs="Arial" w:hint="eastAsia"/>
          </w:rPr>
          <w:t>í</w:t>
        </w:r>
        <w:r w:rsidRPr="00A3478C">
          <w:rPr>
            <w:rFonts w:ascii="Arial" w:hAnsi="Arial" w:cs="Arial"/>
          </w:rPr>
          <w:t xml:space="preserve"> p</w:t>
        </w:r>
        <w:r w:rsidRPr="00A3478C">
          <w:rPr>
            <w:rFonts w:ascii="Arial" w:hAnsi="Arial" w:cs="Arial" w:hint="eastAsia"/>
          </w:rPr>
          <w:t>ř</w:t>
        </w:r>
        <w:r w:rsidRPr="00A3478C">
          <w:rPr>
            <w:rFonts w:ascii="Arial" w:hAnsi="Arial" w:cs="Arial"/>
          </w:rPr>
          <w:t>enosovou rychlost dat</w:t>
        </w:r>
        <w:r>
          <w:rPr>
            <w:rFonts w:ascii="Arial" w:hAnsi="Arial" w:cs="Arial"/>
          </w:rPr>
          <w:t xml:space="preserve"> - </w:t>
        </w:r>
        <w:r w:rsidRPr="007F1024">
          <w:rPr>
            <w:rFonts w:ascii="Arial" w:hAnsi="Arial" w:cs="Arial"/>
          </w:rPr>
          <w:t>viz příloha č. 2 Rámcové dohody (</w:t>
        </w:r>
        <w:r w:rsidRPr="007F1024">
          <w:rPr>
            <w:rFonts w:ascii="Arial" w:hAnsi="Arial" w:cs="Arial"/>
            <w:i/>
            <w:iCs/>
          </w:rPr>
          <w:t>předmětem hodnocení</w:t>
        </w:r>
        <w:r w:rsidRPr="007F1024">
          <w:rPr>
            <w:rFonts w:ascii="Arial" w:hAnsi="Arial" w:cs="Arial"/>
          </w:rPr>
          <w:t>)</w:t>
        </w:r>
        <w:r w:rsidRPr="00A3478C">
          <w:rPr>
            <w:rFonts w:ascii="Arial" w:hAnsi="Arial" w:cs="Arial"/>
          </w:rPr>
          <w:t xml:space="preserve"> </w:t>
        </w:r>
      </w:ins>
    </w:p>
    <w:p w14:paraId="03B35B81" w14:textId="77777777" w:rsidR="003B4F74" w:rsidRDefault="003B4F74" w:rsidP="00A3478C">
      <w:pPr>
        <w:spacing w:line="240" w:lineRule="auto"/>
        <w:ind w:left="426"/>
        <w:rPr>
          <w:ins w:id="2" w:author="Josef Křeháček" w:date="2024-09-19T14:51:00Z" w16du:dateUtc="2024-09-19T12:51:00Z"/>
          <w:rFonts w:ascii="Arial" w:hAnsi="Arial" w:cs="Arial"/>
        </w:rPr>
      </w:pPr>
    </w:p>
    <w:p w14:paraId="76E1147C" w14:textId="77777777" w:rsidR="00C6524C" w:rsidRPr="00196FFD" w:rsidRDefault="00C6524C" w:rsidP="00C6524C">
      <w:pPr>
        <w:spacing w:line="240" w:lineRule="auto"/>
        <w:ind w:left="426"/>
        <w:rPr>
          <w:ins w:id="3" w:author="Josef Křeháček" w:date="2024-09-19T14:51:00Z" w16du:dateUtc="2024-09-19T12:51:00Z"/>
          <w:rFonts w:ascii="Arial" w:hAnsi="Arial" w:cs="Arial"/>
        </w:rPr>
      </w:pPr>
      <w:ins w:id="4" w:author="Josef Křeháček" w:date="2024-09-19T14:51:00Z" w16du:dateUtc="2024-09-19T12:51:00Z">
        <w:r w:rsidRPr="00196FFD">
          <w:rPr>
            <w:rFonts w:ascii="Arial" w:hAnsi="Arial" w:cs="Arial"/>
          </w:rPr>
          <w:t xml:space="preserve">Zadavatel požaduje, aby dodavatelé v rámci hodnocení uvedli minimální přenosovou rychlost dat po vyčerpání datového limitu (FUP), kterou jsou s ohledem na jejich obchodní podmínky schopny garantovat. </w:t>
        </w:r>
      </w:ins>
    </w:p>
    <w:p w14:paraId="33DBBF8D" w14:textId="77777777" w:rsidR="00C6524C" w:rsidRPr="00196FFD" w:rsidRDefault="00C6524C" w:rsidP="00C6524C">
      <w:pPr>
        <w:spacing w:line="240" w:lineRule="auto"/>
        <w:ind w:left="426"/>
        <w:rPr>
          <w:ins w:id="5" w:author="Josef Křeháček" w:date="2024-09-19T14:51:00Z" w16du:dateUtc="2024-09-19T12:51:00Z"/>
          <w:rFonts w:ascii="Arial" w:hAnsi="Arial" w:cs="Arial"/>
        </w:rPr>
      </w:pPr>
    </w:p>
    <w:p w14:paraId="2564832C" w14:textId="77777777" w:rsidR="0034193E" w:rsidRPr="00A3478C" w:rsidRDefault="0034193E" w:rsidP="0034193E">
      <w:pPr>
        <w:spacing w:line="240" w:lineRule="auto"/>
        <w:ind w:left="426"/>
        <w:rPr>
          <w:ins w:id="6" w:author="Josef Křeháček" w:date="2024-09-19T23:24:00Z" w16du:dateUtc="2024-09-19T21:24:00Z"/>
          <w:rFonts w:ascii="Arial" w:hAnsi="Arial" w:cs="Arial"/>
        </w:rPr>
      </w:pPr>
      <w:ins w:id="7" w:author="Josef Křeháček" w:date="2024-09-19T23:24:00Z" w16du:dateUtc="2024-09-19T21:24:00Z">
        <w:r w:rsidRPr="00A3478C">
          <w:rPr>
            <w:rFonts w:ascii="Arial" w:hAnsi="Arial" w:cs="Arial"/>
          </w:rPr>
          <w:t xml:space="preserve">Pokud </w:t>
        </w:r>
        <w:r>
          <w:rPr>
            <w:rFonts w:ascii="Arial" w:hAnsi="Arial" w:cs="Arial"/>
          </w:rPr>
          <w:t>dodavatel</w:t>
        </w:r>
        <w:r w:rsidRPr="00A3478C">
          <w:rPr>
            <w:rFonts w:ascii="Arial" w:hAnsi="Arial" w:cs="Arial"/>
          </w:rPr>
          <w:t xml:space="preserve"> nedodr</w:t>
        </w:r>
        <w:r w:rsidRPr="00A3478C">
          <w:rPr>
            <w:rFonts w:ascii="Arial" w:hAnsi="Arial" w:cs="Arial" w:hint="eastAsia"/>
          </w:rPr>
          <w:t>ží</w:t>
        </w:r>
        <w:r w:rsidRPr="00A3478C">
          <w:rPr>
            <w:rFonts w:ascii="Arial" w:hAnsi="Arial" w:cs="Arial"/>
          </w:rPr>
          <w:t xml:space="preserve"> garantovan</w:t>
        </w:r>
        <w:r w:rsidRPr="00A3478C">
          <w:rPr>
            <w:rFonts w:ascii="Arial" w:hAnsi="Arial" w:cs="Arial" w:hint="eastAsia"/>
          </w:rPr>
          <w:t>é</w:t>
        </w:r>
        <w:r w:rsidRPr="00A3478C">
          <w:rPr>
            <w:rFonts w:ascii="Arial" w:hAnsi="Arial" w:cs="Arial"/>
          </w:rPr>
          <w:t xml:space="preserve"> parametry slu</w:t>
        </w:r>
        <w:r w:rsidRPr="00A3478C">
          <w:rPr>
            <w:rFonts w:ascii="Arial" w:hAnsi="Arial" w:cs="Arial" w:hint="eastAsia"/>
          </w:rPr>
          <w:t>ž</w:t>
        </w:r>
        <w:r w:rsidRPr="00A3478C">
          <w:rPr>
            <w:rFonts w:ascii="Arial" w:hAnsi="Arial" w:cs="Arial"/>
          </w:rPr>
          <w:t xml:space="preserve">by dle </w:t>
        </w:r>
        <w:r>
          <w:rPr>
            <w:rFonts w:ascii="Arial" w:hAnsi="Arial" w:cs="Arial"/>
          </w:rPr>
          <w:t>svých obchodních podmínek</w:t>
        </w:r>
        <w:r w:rsidRPr="00A3478C">
          <w:rPr>
            <w:rFonts w:ascii="Arial" w:hAnsi="Arial" w:cs="Arial"/>
          </w:rPr>
          <w:t>, zadavatel si vyhrazuje pr</w:t>
        </w:r>
        <w:r w:rsidRPr="00A3478C">
          <w:rPr>
            <w:rFonts w:ascii="Arial" w:hAnsi="Arial" w:cs="Arial" w:hint="eastAsia"/>
          </w:rPr>
          <w:t>á</w:t>
        </w:r>
        <w:r w:rsidRPr="00A3478C">
          <w:rPr>
            <w:rFonts w:ascii="Arial" w:hAnsi="Arial" w:cs="Arial"/>
          </w:rPr>
          <w:t>vo na uplatn</w:t>
        </w:r>
        <w:r w:rsidRPr="00A3478C">
          <w:rPr>
            <w:rFonts w:ascii="Arial" w:hAnsi="Arial" w:cs="Arial" w:hint="eastAsia"/>
          </w:rPr>
          <w:t>ě</w:t>
        </w:r>
        <w:r w:rsidRPr="00A3478C">
          <w:rPr>
            <w:rFonts w:ascii="Arial" w:hAnsi="Arial" w:cs="Arial"/>
          </w:rPr>
          <w:t>n</w:t>
        </w:r>
        <w:r w:rsidRPr="00A3478C">
          <w:rPr>
            <w:rFonts w:ascii="Arial" w:hAnsi="Arial" w:cs="Arial" w:hint="eastAsia"/>
          </w:rPr>
          <w:t>í</w:t>
        </w:r>
        <w:r w:rsidRPr="00A3478C">
          <w:rPr>
            <w:rFonts w:ascii="Arial" w:hAnsi="Arial" w:cs="Arial"/>
          </w:rPr>
          <w:t xml:space="preserve"> n</w:t>
        </w:r>
        <w:r w:rsidRPr="00A3478C">
          <w:rPr>
            <w:rFonts w:ascii="Arial" w:hAnsi="Arial" w:cs="Arial" w:hint="eastAsia"/>
          </w:rPr>
          <w:t>á</w:t>
        </w:r>
        <w:r w:rsidRPr="00A3478C">
          <w:rPr>
            <w:rFonts w:ascii="Arial" w:hAnsi="Arial" w:cs="Arial"/>
          </w:rPr>
          <w:t>sleduj</w:t>
        </w:r>
        <w:r w:rsidRPr="00A3478C">
          <w:rPr>
            <w:rFonts w:ascii="Arial" w:hAnsi="Arial" w:cs="Arial" w:hint="eastAsia"/>
          </w:rPr>
          <w:t>í</w:t>
        </w:r>
        <w:r w:rsidRPr="00A3478C">
          <w:rPr>
            <w:rFonts w:ascii="Arial" w:hAnsi="Arial" w:cs="Arial"/>
          </w:rPr>
          <w:t>c</w:t>
        </w:r>
        <w:r w:rsidRPr="00A3478C">
          <w:rPr>
            <w:rFonts w:ascii="Arial" w:hAnsi="Arial" w:cs="Arial" w:hint="eastAsia"/>
          </w:rPr>
          <w:t>í</w:t>
        </w:r>
        <w:r w:rsidRPr="00A3478C">
          <w:rPr>
            <w:rFonts w:ascii="Arial" w:hAnsi="Arial" w:cs="Arial"/>
          </w:rPr>
          <w:t>ch sankc</w:t>
        </w:r>
        <w:r w:rsidRPr="00A3478C">
          <w:rPr>
            <w:rFonts w:ascii="Arial" w:hAnsi="Arial" w:cs="Arial" w:hint="eastAsia"/>
          </w:rPr>
          <w:t>í</w:t>
        </w:r>
        <w:r w:rsidRPr="00A3478C">
          <w:rPr>
            <w:rFonts w:ascii="Arial" w:hAnsi="Arial" w:cs="Arial"/>
          </w:rPr>
          <w:t>:</w:t>
        </w:r>
      </w:ins>
    </w:p>
    <w:p w14:paraId="45C230B3" w14:textId="77777777" w:rsidR="0034193E" w:rsidRDefault="0034193E" w:rsidP="0034193E">
      <w:pPr>
        <w:spacing w:line="240" w:lineRule="auto"/>
        <w:ind w:left="426"/>
        <w:rPr>
          <w:ins w:id="8" w:author="Josef Křeháček" w:date="2024-09-19T23:24:00Z" w16du:dateUtc="2024-09-19T21:24:00Z"/>
          <w:rFonts w:ascii="Arial" w:hAnsi="Arial" w:cs="Arial"/>
        </w:rPr>
      </w:pPr>
      <w:ins w:id="9" w:author="Josef Křeháček" w:date="2024-09-19T23:24:00Z" w16du:dateUtc="2024-09-19T21:24:00Z">
        <w:r w:rsidRPr="00A3478C">
          <w:rPr>
            <w:rFonts w:ascii="Arial" w:hAnsi="Arial" w:cs="Arial"/>
          </w:rPr>
          <w:t>Finan</w:t>
        </w:r>
        <w:r w:rsidRPr="00A3478C">
          <w:rPr>
            <w:rFonts w:ascii="Arial" w:hAnsi="Arial" w:cs="Arial" w:hint="eastAsia"/>
          </w:rPr>
          <w:t>č</w:t>
        </w:r>
        <w:r w:rsidRPr="00A3478C">
          <w:rPr>
            <w:rFonts w:ascii="Arial" w:hAnsi="Arial" w:cs="Arial"/>
          </w:rPr>
          <w:t>n</w:t>
        </w:r>
        <w:r w:rsidRPr="00A3478C">
          <w:rPr>
            <w:rFonts w:ascii="Arial" w:hAnsi="Arial" w:cs="Arial" w:hint="eastAsia"/>
          </w:rPr>
          <w:t>í</w:t>
        </w:r>
        <w:r w:rsidRPr="00A3478C">
          <w:rPr>
            <w:rFonts w:ascii="Arial" w:hAnsi="Arial" w:cs="Arial"/>
          </w:rPr>
          <w:t xml:space="preserve"> kompenzace: Za ka</w:t>
        </w:r>
        <w:r w:rsidRPr="00A3478C">
          <w:rPr>
            <w:rFonts w:ascii="Arial" w:hAnsi="Arial" w:cs="Arial" w:hint="eastAsia"/>
          </w:rPr>
          <w:t>ž</w:t>
        </w:r>
        <w:r w:rsidRPr="00A3478C">
          <w:rPr>
            <w:rFonts w:ascii="Arial" w:hAnsi="Arial" w:cs="Arial"/>
          </w:rPr>
          <w:t>d</w:t>
        </w:r>
        <w:r w:rsidRPr="00A3478C">
          <w:rPr>
            <w:rFonts w:ascii="Arial" w:hAnsi="Arial" w:cs="Arial" w:hint="eastAsia"/>
          </w:rPr>
          <w:t>ý</w:t>
        </w:r>
        <w:r w:rsidRPr="00A3478C">
          <w:rPr>
            <w:rFonts w:ascii="Arial" w:hAnsi="Arial" w:cs="Arial"/>
          </w:rPr>
          <w:t xml:space="preserve"> den nedodr</w:t>
        </w:r>
        <w:r w:rsidRPr="00A3478C">
          <w:rPr>
            <w:rFonts w:ascii="Arial" w:hAnsi="Arial" w:cs="Arial" w:hint="eastAsia"/>
          </w:rPr>
          <w:t>ž</w:t>
        </w:r>
        <w:r w:rsidRPr="00A3478C">
          <w:rPr>
            <w:rFonts w:ascii="Arial" w:hAnsi="Arial" w:cs="Arial"/>
          </w:rPr>
          <w:t>en</w:t>
        </w:r>
        <w:r w:rsidRPr="00A3478C">
          <w:rPr>
            <w:rFonts w:ascii="Arial" w:hAnsi="Arial" w:cs="Arial" w:hint="eastAsia"/>
          </w:rPr>
          <w:t>í</w:t>
        </w:r>
        <w:r w:rsidRPr="00A3478C">
          <w:rPr>
            <w:rFonts w:ascii="Arial" w:hAnsi="Arial" w:cs="Arial"/>
          </w:rPr>
          <w:t xml:space="preserve"> garantovan</w:t>
        </w:r>
        <w:r w:rsidRPr="00A3478C">
          <w:rPr>
            <w:rFonts w:ascii="Arial" w:hAnsi="Arial" w:cs="Arial" w:hint="eastAsia"/>
          </w:rPr>
          <w:t>ý</w:t>
        </w:r>
        <w:r w:rsidRPr="00A3478C">
          <w:rPr>
            <w:rFonts w:ascii="Arial" w:hAnsi="Arial" w:cs="Arial"/>
          </w:rPr>
          <w:t>ch hodnot p</w:t>
        </w:r>
        <w:r w:rsidRPr="00A3478C">
          <w:rPr>
            <w:rFonts w:ascii="Arial" w:hAnsi="Arial" w:cs="Arial" w:hint="eastAsia"/>
          </w:rPr>
          <w:t>ř</w:t>
        </w:r>
        <w:r w:rsidRPr="00A3478C">
          <w:rPr>
            <w:rFonts w:ascii="Arial" w:hAnsi="Arial" w:cs="Arial"/>
          </w:rPr>
          <w:t>enosov</w:t>
        </w:r>
        <w:r w:rsidRPr="00A3478C">
          <w:rPr>
            <w:rFonts w:ascii="Arial" w:hAnsi="Arial" w:cs="Arial" w:hint="eastAsia"/>
          </w:rPr>
          <w:t>é</w:t>
        </w:r>
        <w:r w:rsidRPr="00A3478C">
          <w:rPr>
            <w:rFonts w:ascii="Arial" w:hAnsi="Arial" w:cs="Arial"/>
          </w:rPr>
          <w:t xml:space="preserve"> rychlosti nebo dostupnosti slu</w:t>
        </w:r>
        <w:r w:rsidRPr="00A3478C">
          <w:rPr>
            <w:rFonts w:ascii="Arial" w:hAnsi="Arial" w:cs="Arial" w:hint="eastAsia"/>
          </w:rPr>
          <w:t>ž</w:t>
        </w:r>
        <w:r w:rsidRPr="00A3478C">
          <w:rPr>
            <w:rFonts w:ascii="Arial" w:hAnsi="Arial" w:cs="Arial"/>
          </w:rPr>
          <w:t>by bude zadavateli poskytov</w:t>
        </w:r>
        <w:r w:rsidRPr="00A3478C">
          <w:rPr>
            <w:rFonts w:ascii="Arial" w:hAnsi="Arial" w:cs="Arial" w:hint="eastAsia"/>
          </w:rPr>
          <w:t>á</w:t>
        </w:r>
        <w:r w:rsidRPr="00A3478C">
          <w:rPr>
            <w:rFonts w:ascii="Arial" w:hAnsi="Arial" w:cs="Arial"/>
          </w:rPr>
          <w:t>na finan</w:t>
        </w:r>
        <w:r w:rsidRPr="00A3478C">
          <w:rPr>
            <w:rFonts w:ascii="Arial" w:hAnsi="Arial" w:cs="Arial" w:hint="eastAsia"/>
          </w:rPr>
          <w:t>č</w:t>
        </w:r>
        <w:r w:rsidRPr="00A3478C">
          <w:rPr>
            <w:rFonts w:ascii="Arial" w:hAnsi="Arial" w:cs="Arial"/>
          </w:rPr>
          <w:t>n</w:t>
        </w:r>
        <w:r w:rsidRPr="00A3478C">
          <w:rPr>
            <w:rFonts w:ascii="Arial" w:hAnsi="Arial" w:cs="Arial" w:hint="eastAsia"/>
          </w:rPr>
          <w:t>í</w:t>
        </w:r>
        <w:r w:rsidRPr="00A3478C">
          <w:rPr>
            <w:rFonts w:ascii="Arial" w:hAnsi="Arial" w:cs="Arial"/>
          </w:rPr>
          <w:t xml:space="preserve"> kompenzace ve v</w:t>
        </w:r>
        <w:r w:rsidRPr="00A3478C">
          <w:rPr>
            <w:rFonts w:ascii="Arial" w:hAnsi="Arial" w:cs="Arial" w:hint="eastAsia"/>
          </w:rPr>
          <w:t>ýš</w:t>
        </w:r>
        <w:r w:rsidRPr="00A3478C">
          <w:rPr>
            <w:rFonts w:ascii="Arial" w:hAnsi="Arial" w:cs="Arial"/>
          </w:rPr>
          <w:t>i 500 K</w:t>
        </w:r>
        <w:r w:rsidRPr="00A3478C">
          <w:rPr>
            <w:rFonts w:ascii="Arial" w:hAnsi="Arial" w:cs="Arial" w:hint="eastAsia"/>
          </w:rPr>
          <w:t>č</w:t>
        </w:r>
        <w:r w:rsidRPr="00A3478C">
          <w:rPr>
            <w:rFonts w:ascii="Arial" w:hAnsi="Arial" w:cs="Arial"/>
          </w:rPr>
          <w:t>.</w:t>
        </w:r>
      </w:ins>
    </w:p>
    <w:p w14:paraId="4E01AE17" w14:textId="77777777" w:rsidR="0034193E" w:rsidRDefault="0034193E" w:rsidP="0034193E">
      <w:pPr>
        <w:spacing w:line="240" w:lineRule="auto"/>
        <w:ind w:left="426"/>
        <w:rPr>
          <w:ins w:id="10" w:author="Josef Křeháček" w:date="2024-09-19T23:24:00Z" w16du:dateUtc="2024-09-19T21:24:00Z"/>
          <w:rFonts w:ascii="Arial" w:hAnsi="Arial" w:cs="Arial"/>
        </w:rPr>
      </w:pPr>
    </w:p>
    <w:p w14:paraId="10504A49" w14:textId="7F8602B1" w:rsidR="00C6524C" w:rsidRPr="00196FFD" w:rsidRDefault="00C6524C" w:rsidP="0034193E">
      <w:pPr>
        <w:spacing w:line="240" w:lineRule="auto"/>
        <w:ind w:left="426"/>
        <w:rPr>
          <w:ins w:id="11" w:author="Josef Křeháček" w:date="2024-09-19T14:51:00Z" w16du:dateUtc="2024-09-19T12:51:00Z"/>
          <w:rFonts w:ascii="Arial" w:hAnsi="Arial" w:cs="Arial"/>
        </w:rPr>
      </w:pPr>
      <w:ins w:id="12" w:author="Josef Křeháček" w:date="2024-09-19T14:51:00Z" w16du:dateUtc="2024-09-19T12:51:00Z">
        <w:r w:rsidRPr="00196FFD">
          <w:rPr>
            <w:rFonts w:ascii="Arial" w:hAnsi="Arial" w:cs="Arial"/>
          </w:rPr>
          <w:t>Zadavatel uvedenou sankc</w:t>
        </w:r>
      </w:ins>
      <w:ins w:id="13" w:author="Josef Křeháček" w:date="2024-09-19T23:26:00Z" w16du:dateUtc="2024-09-19T21:26:00Z">
        <w:r w:rsidR="008032C3">
          <w:rPr>
            <w:rFonts w:ascii="Arial" w:hAnsi="Arial" w:cs="Arial"/>
          </w:rPr>
          <w:t>i</w:t>
        </w:r>
      </w:ins>
      <w:ins w:id="14" w:author="Josef Křeháček" w:date="2024-09-19T14:51:00Z" w16du:dateUtc="2024-09-19T12:51:00Z">
        <w:r w:rsidRPr="00196FFD">
          <w:rPr>
            <w:rFonts w:ascii="Arial" w:hAnsi="Arial" w:cs="Arial"/>
          </w:rPr>
          <w:t xml:space="preserve"> nebude aplikovat v případě poklesu rychlosti pod uvedenou hodnotu v případech kdy:</w:t>
        </w:r>
      </w:ins>
    </w:p>
    <w:p w14:paraId="733E7FA0" w14:textId="77777777" w:rsidR="00C6524C" w:rsidRPr="00C53127" w:rsidRDefault="00C6524C" w:rsidP="00C6524C">
      <w:pPr>
        <w:pStyle w:val="Odstavecseseznamem"/>
        <w:numPr>
          <w:ilvl w:val="0"/>
          <w:numId w:val="14"/>
        </w:numPr>
        <w:rPr>
          <w:ins w:id="15" w:author="Josef Křeháček" w:date="2024-09-19T14:51:00Z" w16du:dateUtc="2024-09-19T12:51:00Z"/>
          <w:rFonts w:ascii="Arial" w:hAnsi="Arial" w:cs="Arial"/>
          <w:sz w:val="20"/>
          <w:szCs w:val="20"/>
        </w:rPr>
      </w:pPr>
      <w:ins w:id="16" w:author="Josef Křeháček" w:date="2024-09-19T14:51:00Z" w16du:dateUtc="2024-09-19T12:51:00Z">
        <w:r w:rsidRPr="00C53127">
          <w:rPr>
            <w:rFonts w:ascii="Arial" w:hAnsi="Arial" w:cs="Arial"/>
            <w:sz w:val="20"/>
            <w:szCs w:val="20"/>
          </w:rPr>
          <w:t>Došlo k snížení rychlosti v souladu s</w:t>
        </w:r>
        <w:r>
          <w:rPr>
            <w:rFonts w:ascii="Arial" w:hAnsi="Arial" w:cs="Arial"/>
            <w:sz w:val="20"/>
            <w:szCs w:val="20"/>
          </w:rPr>
          <w:t xml:space="preserve"> </w:t>
        </w:r>
        <w:r w:rsidRPr="00C53127">
          <w:rPr>
            <w:rFonts w:ascii="Arial" w:hAnsi="Arial" w:cs="Arial"/>
            <w:sz w:val="20"/>
            <w:szCs w:val="20"/>
          </w:rPr>
          <w:t>obchodními podmínkami poskytovatele sítě.</w:t>
        </w:r>
      </w:ins>
    </w:p>
    <w:p w14:paraId="3FB3044D" w14:textId="77777777" w:rsidR="00C6524C" w:rsidRPr="00C53127" w:rsidRDefault="00C6524C" w:rsidP="00C6524C">
      <w:pPr>
        <w:pStyle w:val="Odstavecseseznamem"/>
        <w:numPr>
          <w:ilvl w:val="0"/>
          <w:numId w:val="14"/>
        </w:numPr>
        <w:rPr>
          <w:ins w:id="17" w:author="Josef Křeháček" w:date="2024-09-19T14:51:00Z" w16du:dateUtc="2024-09-19T12:51:00Z"/>
          <w:rFonts w:ascii="Arial" w:hAnsi="Arial" w:cs="Arial"/>
          <w:sz w:val="20"/>
          <w:szCs w:val="20"/>
        </w:rPr>
      </w:pPr>
      <w:ins w:id="18" w:author="Josef Křeháček" w:date="2024-09-19T14:51:00Z" w16du:dateUtc="2024-09-19T12:51:00Z">
        <w:r w:rsidRPr="00C53127">
          <w:rPr>
            <w:rFonts w:ascii="Arial" w:hAnsi="Arial" w:cs="Arial"/>
            <w:sz w:val="20"/>
            <w:szCs w:val="20"/>
          </w:rPr>
          <w:t>Dodavatel 24 hod předem oznámí plánovanou odstávku sítě.</w:t>
        </w:r>
      </w:ins>
    </w:p>
    <w:p w14:paraId="51B8DC75" w14:textId="196D9876" w:rsidR="00C6524C" w:rsidRPr="00C53127" w:rsidRDefault="00A233FE" w:rsidP="00C6524C">
      <w:pPr>
        <w:pStyle w:val="Odstavecseseznamem"/>
        <w:numPr>
          <w:ilvl w:val="0"/>
          <w:numId w:val="14"/>
        </w:numPr>
        <w:rPr>
          <w:ins w:id="19" w:author="Josef Křeháček" w:date="2024-09-19T14:51:00Z" w16du:dateUtc="2024-09-19T12:51:00Z"/>
          <w:rFonts w:ascii="Arial" w:hAnsi="Arial" w:cs="Arial"/>
          <w:sz w:val="20"/>
          <w:szCs w:val="20"/>
        </w:rPr>
      </w:pPr>
      <w:ins w:id="20" w:author="Josef Křeháček" w:date="2024-09-19T23:26:00Z" w16du:dateUtc="2024-09-19T21:26:00Z">
        <w:r>
          <w:rPr>
            <w:rFonts w:ascii="Arial" w:hAnsi="Arial" w:cs="Arial"/>
            <w:sz w:val="20"/>
            <w:szCs w:val="20"/>
          </w:rPr>
          <w:t>D</w:t>
        </w:r>
      </w:ins>
      <w:ins w:id="21" w:author="Josef Křeháček" w:date="2024-09-19T14:51:00Z" w16du:dateUtc="2024-09-19T12:51:00Z">
        <w:r w:rsidR="00C6524C" w:rsidRPr="00C53127">
          <w:rPr>
            <w:rFonts w:ascii="Arial" w:hAnsi="Arial" w:cs="Arial"/>
            <w:sz w:val="20"/>
            <w:szCs w:val="20"/>
          </w:rPr>
          <w:t>ojde k poklesu rychlosti, z důvodu umístnění uchazeče mimo 95 % pokryté oblasti.</w:t>
        </w:r>
      </w:ins>
    </w:p>
    <w:p w14:paraId="3BEE5037" w14:textId="77777777" w:rsidR="00C6524C" w:rsidRPr="00C53127" w:rsidRDefault="00C6524C" w:rsidP="00C6524C">
      <w:pPr>
        <w:pStyle w:val="Odstavecseseznamem"/>
        <w:numPr>
          <w:ilvl w:val="0"/>
          <w:numId w:val="14"/>
        </w:numPr>
        <w:rPr>
          <w:ins w:id="22" w:author="Josef Křeháček" w:date="2024-09-19T14:51:00Z" w16du:dateUtc="2024-09-19T12:51:00Z"/>
          <w:rFonts w:ascii="Arial" w:hAnsi="Arial" w:cs="Arial"/>
          <w:sz w:val="20"/>
          <w:szCs w:val="20"/>
        </w:rPr>
      </w:pPr>
      <w:ins w:id="23" w:author="Josef Křeháček" w:date="2024-09-19T14:51:00Z" w16du:dateUtc="2024-09-19T12:51:00Z">
        <w:r w:rsidRPr="00C53127">
          <w:rPr>
            <w:rFonts w:ascii="Arial" w:hAnsi="Arial" w:cs="Arial"/>
            <w:sz w:val="20"/>
            <w:szCs w:val="20"/>
          </w:rPr>
          <w:t xml:space="preserve">Dojde k poklesu rychlosti z fyzikálních důvodů, které není dodavatel schopen nijak ovlivnit. </w:t>
        </w:r>
      </w:ins>
    </w:p>
    <w:p w14:paraId="40883468" w14:textId="77777777" w:rsidR="00C6524C" w:rsidRDefault="00C6524C" w:rsidP="00C6524C">
      <w:pPr>
        <w:spacing w:line="240" w:lineRule="auto"/>
        <w:ind w:left="426"/>
        <w:rPr>
          <w:ins w:id="24" w:author="Josef Křeháček" w:date="2024-09-19T14:51:00Z" w16du:dateUtc="2024-09-19T12:51:00Z"/>
          <w:rFonts w:ascii="Arial" w:hAnsi="Arial" w:cs="Arial"/>
        </w:rPr>
      </w:pPr>
    </w:p>
    <w:p w14:paraId="7E7EF2B2" w14:textId="77777777" w:rsidR="00C6524C" w:rsidRPr="00BE4A49" w:rsidRDefault="00C6524C" w:rsidP="00C6524C">
      <w:pPr>
        <w:spacing w:line="240" w:lineRule="auto"/>
        <w:ind w:left="426"/>
        <w:rPr>
          <w:ins w:id="25" w:author="Josef Křeháček" w:date="2024-09-19T14:51:00Z" w16du:dateUtc="2024-09-19T12:51:00Z"/>
          <w:rFonts w:ascii="Arial" w:hAnsi="Arial" w:cs="Arial"/>
        </w:rPr>
      </w:pPr>
      <w:ins w:id="26" w:author="Josef Křeháček" w:date="2024-09-19T14:51:00Z" w16du:dateUtc="2024-09-19T12:51:00Z">
        <w:r w:rsidRPr="00BE4A49">
          <w:rPr>
            <w:rFonts w:ascii="Arial" w:hAnsi="Arial" w:cs="Arial"/>
          </w:rPr>
          <w:t>Sankce bude aplikována a slouží k ochraně zadavatele v případě, že dodavatel úmyslně uvede vyšší hodnotu, než je schopen garantovat s ohledem na své obchodní podmínky a použité technologie a v případě, že bude zadavateli úmyslně omezovat rychlost pod nabídnuté limity. V takovém případě bude zadavatel oprávněn požadovat uvedenou sankci, a to v případě, kdy počet takových incidentů přesáhne 20 % času poskytovaných služeb za měsíc.  </w:t>
        </w:r>
      </w:ins>
    </w:p>
    <w:p w14:paraId="301C0929" w14:textId="77777777" w:rsidR="003B4F74" w:rsidRDefault="003B4F74" w:rsidP="00A3478C">
      <w:pPr>
        <w:spacing w:line="240" w:lineRule="auto"/>
        <w:ind w:left="426"/>
        <w:rPr>
          <w:ins w:id="27" w:author="Josef Křeháček" w:date="2024-09-19T14:51:00Z" w16du:dateUtc="2024-09-19T12:51:00Z"/>
          <w:rFonts w:ascii="Arial" w:hAnsi="Arial" w:cs="Arial"/>
        </w:rPr>
      </w:pPr>
    </w:p>
    <w:p w14:paraId="0BD0FD32" w14:textId="3000F74D" w:rsidR="00A3478C" w:rsidRPr="00A3478C" w:rsidDel="003B4F74" w:rsidRDefault="00A3478C" w:rsidP="00A3478C">
      <w:pPr>
        <w:spacing w:line="240" w:lineRule="auto"/>
        <w:ind w:left="426"/>
        <w:rPr>
          <w:del w:id="28" w:author="Josef Křeháček" w:date="2024-09-19T14:51:00Z" w16du:dateUtc="2024-09-19T12:51:00Z"/>
          <w:rFonts w:ascii="Arial" w:hAnsi="Arial" w:cs="Arial"/>
        </w:rPr>
      </w:pPr>
      <w:del w:id="29" w:author="Josef Křeháček" w:date="2024-09-19T14:51:00Z" w16du:dateUtc="2024-09-19T12:51:00Z">
        <w:r w:rsidRPr="00A3478C" w:rsidDel="003B4F74">
          <w:rPr>
            <w:rFonts w:ascii="Arial" w:hAnsi="Arial" w:cs="Arial"/>
          </w:rPr>
          <w:delText>Zadavatel po</w:delText>
        </w:r>
        <w:r w:rsidRPr="00A3478C" w:rsidDel="003B4F74">
          <w:rPr>
            <w:rFonts w:ascii="Arial" w:hAnsi="Arial" w:cs="Arial" w:hint="eastAsia"/>
          </w:rPr>
          <w:delText>ž</w:delText>
        </w:r>
        <w:r w:rsidRPr="00A3478C" w:rsidDel="003B4F74">
          <w:rPr>
            <w:rFonts w:ascii="Arial" w:hAnsi="Arial" w:cs="Arial"/>
          </w:rPr>
          <w:delText>aduje, aby uchaze</w:delText>
        </w:r>
        <w:r w:rsidRPr="00A3478C" w:rsidDel="003B4F74">
          <w:rPr>
            <w:rFonts w:ascii="Arial" w:hAnsi="Arial" w:cs="Arial" w:hint="eastAsia"/>
          </w:rPr>
          <w:delText>č</w:delText>
        </w:r>
        <w:r w:rsidRPr="00A3478C" w:rsidDel="003B4F74">
          <w:rPr>
            <w:rFonts w:ascii="Arial" w:hAnsi="Arial" w:cs="Arial"/>
          </w:rPr>
          <w:delText>i o ve</w:delText>
        </w:r>
        <w:r w:rsidRPr="00A3478C" w:rsidDel="003B4F74">
          <w:rPr>
            <w:rFonts w:ascii="Arial" w:hAnsi="Arial" w:cs="Arial" w:hint="eastAsia"/>
          </w:rPr>
          <w:delText>ř</w:delText>
        </w:r>
        <w:r w:rsidRPr="00A3478C" w:rsidDel="003B4F74">
          <w:rPr>
            <w:rFonts w:ascii="Arial" w:hAnsi="Arial" w:cs="Arial"/>
          </w:rPr>
          <w:delText>ejnou zak</w:delText>
        </w:r>
        <w:r w:rsidRPr="00A3478C" w:rsidDel="003B4F74">
          <w:rPr>
            <w:rFonts w:ascii="Arial" w:hAnsi="Arial" w:cs="Arial" w:hint="eastAsia"/>
          </w:rPr>
          <w:delText>á</w:delText>
        </w:r>
        <w:r w:rsidRPr="00A3478C" w:rsidDel="003B4F74">
          <w:rPr>
            <w:rFonts w:ascii="Arial" w:hAnsi="Arial" w:cs="Arial"/>
          </w:rPr>
          <w:delText>zku na poskytov</w:delText>
        </w:r>
        <w:r w:rsidRPr="00A3478C" w:rsidDel="003B4F74">
          <w:rPr>
            <w:rFonts w:ascii="Arial" w:hAnsi="Arial" w:cs="Arial" w:hint="eastAsia"/>
          </w:rPr>
          <w:delText>á</w:delText>
        </w:r>
        <w:r w:rsidRPr="00A3478C" w:rsidDel="003B4F74">
          <w:rPr>
            <w:rFonts w:ascii="Arial" w:hAnsi="Arial" w:cs="Arial"/>
          </w:rPr>
          <w:delText>n</w:delText>
        </w:r>
        <w:r w:rsidRPr="00A3478C" w:rsidDel="003B4F74">
          <w:rPr>
            <w:rFonts w:ascii="Arial" w:hAnsi="Arial" w:cs="Arial" w:hint="eastAsia"/>
          </w:rPr>
          <w:delText>í</w:delText>
        </w:r>
        <w:r w:rsidRPr="00A3478C" w:rsidDel="003B4F74">
          <w:rPr>
            <w:rFonts w:ascii="Arial" w:hAnsi="Arial" w:cs="Arial"/>
          </w:rPr>
          <w:delText xml:space="preserve"> telekomunika</w:delText>
        </w:r>
        <w:r w:rsidRPr="00A3478C" w:rsidDel="003B4F74">
          <w:rPr>
            <w:rFonts w:ascii="Arial" w:hAnsi="Arial" w:cs="Arial" w:hint="eastAsia"/>
          </w:rPr>
          <w:delText>č</w:delText>
        </w:r>
        <w:r w:rsidRPr="00A3478C" w:rsidDel="003B4F74">
          <w:rPr>
            <w:rFonts w:ascii="Arial" w:hAnsi="Arial" w:cs="Arial"/>
          </w:rPr>
          <w:delText>n</w:delText>
        </w:r>
        <w:r w:rsidRPr="00A3478C" w:rsidDel="003B4F74">
          <w:rPr>
            <w:rFonts w:ascii="Arial" w:hAnsi="Arial" w:cs="Arial" w:hint="eastAsia"/>
          </w:rPr>
          <w:delText>í</w:delText>
        </w:r>
        <w:r w:rsidRPr="00A3478C" w:rsidDel="003B4F74">
          <w:rPr>
            <w:rFonts w:ascii="Arial" w:hAnsi="Arial" w:cs="Arial"/>
          </w:rPr>
          <w:delText>ch slu</w:delText>
        </w:r>
        <w:r w:rsidRPr="00A3478C" w:rsidDel="003B4F74">
          <w:rPr>
            <w:rFonts w:ascii="Arial" w:hAnsi="Arial" w:cs="Arial" w:hint="eastAsia"/>
          </w:rPr>
          <w:delText>ž</w:delText>
        </w:r>
        <w:r w:rsidRPr="00A3478C" w:rsidDel="003B4F74">
          <w:rPr>
            <w:rFonts w:ascii="Arial" w:hAnsi="Arial" w:cs="Arial"/>
          </w:rPr>
          <w:delText>eb zaru</w:delText>
        </w:r>
        <w:r w:rsidRPr="00A3478C" w:rsidDel="003B4F74">
          <w:rPr>
            <w:rFonts w:ascii="Arial" w:hAnsi="Arial" w:cs="Arial" w:hint="eastAsia"/>
          </w:rPr>
          <w:delText>č</w:delText>
        </w:r>
        <w:r w:rsidRPr="00A3478C" w:rsidDel="003B4F74">
          <w:rPr>
            <w:rFonts w:ascii="Arial" w:hAnsi="Arial" w:cs="Arial"/>
          </w:rPr>
          <w:delText>ili</w:delText>
        </w:r>
        <w:r w:rsidR="00066FDE" w:rsidDel="003B4F74">
          <w:rPr>
            <w:rFonts w:ascii="Arial" w:hAnsi="Arial" w:cs="Arial"/>
          </w:rPr>
          <w:delText xml:space="preserve"> </w:delText>
        </w:r>
        <w:r w:rsidR="00066FDE" w:rsidRPr="00230EAC" w:rsidDel="003B4F74">
          <w:rPr>
            <w:rFonts w:ascii="Arial" w:hAnsi="Arial" w:cs="Arial"/>
            <w:b/>
            <w:bCs/>
          </w:rPr>
          <w:delText xml:space="preserve">po vyčerpání dat </w:delText>
        </w:r>
        <w:r w:rsidR="00F078C7" w:rsidRPr="00230EAC" w:rsidDel="003B4F74">
          <w:rPr>
            <w:rFonts w:ascii="Arial" w:hAnsi="Arial" w:cs="Arial"/>
            <w:b/>
            <w:bCs/>
          </w:rPr>
          <w:delText xml:space="preserve"> (FUP/měsíc)</w:delText>
        </w:r>
        <w:r w:rsidR="00F078C7" w:rsidDel="003B4F74">
          <w:rPr>
            <w:rFonts w:ascii="Arial" w:hAnsi="Arial" w:cs="Arial"/>
          </w:rPr>
          <w:delText xml:space="preserve"> </w:delText>
        </w:r>
        <w:r w:rsidRPr="00A3478C" w:rsidDel="003B4F74">
          <w:rPr>
            <w:rFonts w:ascii="Arial" w:hAnsi="Arial" w:cs="Arial"/>
          </w:rPr>
          <w:delText>minim</w:delText>
        </w:r>
        <w:r w:rsidRPr="00A3478C" w:rsidDel="003B4F74">
          <w:rPr>
            <w:rFonts w:ascii="Arial" w:hAnsi="Arial" w:cs="Arial" w:hint="eastAsia"/>
          </w:rPr>
          <w:delText>á</w:delText>
        </w:r>
        <w:r w:rsidRPr="00A3478C" w:rsidDel="003B4F74">
          <w:rPr>
            <w:rFonts w:ascii="Arial" w:hAnsi="Arial" w:cs="Arial"/>
          </w:rPr>
          <w:delText>ln</w:delText>
        </w:r>
        <w:r w:rsidRPr="00A3478C" w:rsidDel="003B4F74">
          <w:rPr>
            <w:rFonts w:ascii="Arial" w:hAnsi="Arial" w:cs="Arial" w:hint="eastAsia"/>
          </w:rPr>
          <w:delText>í</w:delText>
        </w:r>
        <w:r w:rsidRPr="00A3478C" w:rsidDel="003B4F74">
          <w:rPr>
            <w:rFonts w:ascii="Arial" w:hAnsi="Arial" w:cs="Arial"/>
          </w:rPr>
          <w:delText xml:space="preserve"> p</w:delText>
        </w:r>
        <w:r w:rsidRPr="00A3478C" w:rsidDel="003B4F74">
          <w:rPr>
            <w:rFonts w:ascii="Arial" w:hAnsi="Arial" w:cs="Arial" w:hint="eastAsia"/>
          </w:rPr>
          <w:delText>ř</w:delText>
        </w:r>
        <w:r w:rsidRPr="00A3478C" w:rsidDel="003B4F74">
          <w:rPr>
            <w:rFonts w:ascii="Arial" w:hAnsi="Arial" w:cs="Arial"/>
          </w:rPr>
          <w:delText>enosovou rychlost dat prost</w:delText>
        </w:r>
        <w:r w:rsidRPr="00A3478C" w:rsidDel="003B4F74">
          <w:rPr>
            <w:rFonts w:ascii="Arial" w:hAnsi="Arial" w:cs="Arial" w:hint="eastAsia"/>
          </w:rPr>
          <w:delText>ř</w:delText>
        </w:r>
        <w:r w:rsidRPr="00A3478C" w:rsidDel="003B4F74">
          <w:rPr>
            <w:rFonts w:ascii="Arial" w:hAnsi="Arial" w:cs="Arial"/>
          </w:rPr>
          <w:delText>ednictv</w:delText>
        </w:r>
        <w:r w:rsidRPr="00A3478C" w:rsidDel="003B4F74">
          <w:rPr>
            <w:rFonts w:ascii="Arial" w:hAnsi="Arial" w:cs="Arial" w:hint="eastAsia"/>
          </w:rPr>
          <w:delText>í</w:delText>
        </w:r>
        <w:r w:rsidRPr="00A3478C" w:rsidDel="003B4F74">
          <w:rPr>
            <w:rFonts w:ascii="Arial" w:hAnsi="Arial" w:cs="Arial"/>
          </w:rPr>
          <w:delText>m z</w:delText>
        </w:r>
        <w:r w:rsidRPr="00A3478C" w:rsidDel="003B4F74">
          <w:rPr>
            <w:rFonts w:ascii="Arial" w:hAnsi="Arial" w:cs="Arial" w:hint="eastAsia"/>
          </w:rPr>
          <w:delText>á</w:delText>
        </w:r>
        <w:r w:rsidRPr="00A3478C" w:rsidDel="003B4F74">
          <w:rPr>
            <w:rFonts w:ascii="Arial" w:hAnsi="Arial" w:cs="Arial"/>
          </w:rPr>
          <w:delText>vazku Service Level Agreement (SLA) s n</w:delText>
        </w:r>
        <w:r w:rsidRPr="00A3478C" w:rsidDel="003B4F74">
          <w:rPr>
            <w:rFonts w:ascii="Arial" w:hAnsi="Arial" w:cs="Arial" w:hint="eastAsia"/>
          </w:rPr>
          <w:delText>á</w:delText>
        </w:r>
        <w:r w:rsidRPr="00A3478C" w:rsidDel="003B4F74">
          <w:rPr>
            <w:rFonts w:ascii="Arial" w:hAnsi="Arial" w:cs="Arial"/>
          </w:rPr>
          <w:delText>sleduj</w:delText>
        </w:r>
        <w:r w:rsidRPr="00A3478C" w:rsidDel="003B4F74">
          <w:rPr>
            <w:rFonts w:ascii="Arial" w:hAnsi="Arial" w:cs="Arial" w:hint="eastAsia"/>
          </w:rPr>
          <w:delText>í</w:delText>
        </w:r>
        <w:r w:rsidRPr="00A3478C" w:rsidDel="003B4F74">
          <w:rPr>
            <w:rFonts w:ascii="Arial" w:hAnsi="Arial" w:cs="Arial"/>
          </w:rPr>
          <w:delText>c</w:delText>
        </w:r>
        <w:r w:rsidRPr="00A3478C" w:rsidDel="003B4F74">
          <w:rPr>
            <w:rFonts w:ascii="Arial" w:hAnsi="Arial" w:cs="Arial" w:hint="eastAsia"/>
          </w:rPr>
          <w:delText>í</w:delText>
        </w:r>
        <w:r w:rsidRPr="00A3478C" w:rsidDel="003B4F74">
          <w:rPr>
            <w:rFonts w:ascii="Arial" w:hAnsi="Arial" w:cs="Arial"/>
          </w:rPr>
          <w:delText>mi parametry:</w:delText>
        </w:r>
      </w:del>
    </w:p>
    <w:p w14:paraId="6B8E0CA0" w14:textId="0886696C" w:rsidR="00A3478C" w:rsidRPr="00A3478C" w:rsidDel="003B4F74" w:rsidRDefault="00A3478C" w:rsidP="00A3478C">
      <w:pPr>
        <w:spacing w:line="240" w:lineRule="auto"/>
        <w:ind w:left="426"/>
        <w:rPr>
          <w:del w:id="30" w:author="Josef Křeháček" w:date="2024-09-19T14:51:00Z" w16du:dateUtc="2024-09-19T12:51:00Z"/>
          <w:rFonts w:ascii="Arial" w:hAnsi="Arial" w:cs="Arial"/>
        </w:rPr>
      </w:pPr>
    </w:p>
    <w:p w14:paraId="4A4E4B33" w14:textId="0D867B2F" w:rsidR="007F1024" w:rsidRPr="007F1024" w:rsidDel="003B4F74" w:rsidRDefault="00A3478C" w:rsidP="007F1024">
      <w:pPr>
        <w:pStyle w:val="Odstavecseseznamem"/>
        <w:numPr>
          <w:ilvl w:val="0"/>
          <w:numId w:val="12"/>
        </w:numPr>
        <w:rPr>
          <w:del w:id="31" w:author="Josef Křeháček" w:date="2024-09-19T14:51:00Z" w16du:dateUtc="2024-09-19T12:51:00Z"/>
          <w:rFonts w:ascii="Arial" w:hAnsi="Arial" w:cs="Arial"/>
          <w:sz w:val="20"/>
          <w:szCs w:val="20"/>
        </w:rPr>
      </w:pPr>
      <w:del w:id="32" w:author="Josef Křeháček" w:date="2024-09-19T14:51:00Z" w16du:dateUtc="2024-09-19T12:51:00Z">
        <w:r w:rsidRPr="007F1024" w:rsidDel="003B4F74">
          <w:rPr>
            <w:rFonts w:ascii="Arial" w:hAnsi="Arial" w:cs="Arial"/>
            <w:sz w:val="20"/>
            <w:szCs w:val="20"/>
          </w:rPr>
          <w:delText>Minim</w:delText>
        </w:r>
        <w:r w:rsidRPr="007F1024" w:rsidDel="003B4F74">
          <w:rPr>
            <w:rFonts w:ascii="Arial" w:hAnsi="Arial" w:cs="Arial" w:hint="eastAsia"/>
            <w:sz w:val="20"/>
            <w:szCs w:val="20"/>
          </w:rPr>
          <w:delText>á</w:delText>
        </w:r>
        <w:r w:rsidRPr="007F1024" w:rsidDel="003B4F74">
          <w:rPr>
            <w:rFonts w:ascii="Arial" w:hAnsi="Arial" w:cs="Arial"/>
            <w:sz w:val="20"/>
            <w:szCs w:val="20"/>
          </w:rPr>
          <w:delText>ln</w:delText>
        </w:r>
        <w:r w:rsidRPr="007F1024" w:rsidDel="003B4F74">
          <w:rPr>
            <w:rFonts w:ascii="Arial" w:hAnsi="Arial" w:cs="Arial" w:hint="eastAsia"/>
            <w:sz w:val="20"/>
            <w:szCs w:val="20"/>
          </w:rPr>
          <w:delText>í</w:delText>
        </w:r>
        <w:r w:rsidRPr="007F1024" w:rsidDel="003B4F74">
          <w:rPr>
            <w:rFonts w:ascii="Arial" w:hAnsi="Arial" w:cs="Arial"/>
            <w:sz w:val="20"/>
            <w:szCs w:val="20"/>
          </w:rPr>
          <w:delText xml:space="preserve"> garantovan</w:delText>
        </w:r>
        <w:r w:rsidRPr="007F1024" w:rsidDel="003B4F74">
          <w:rPr>
            <w:rFonts w:ascii="Arial" w:hAnsi="Arial" w:cs="Arial" w:hint="eastAsia"/>
            <w:sz w:val="20"/>
            <w:szCs w:val="20"/>
          </w:rPr>
          <w:delText>á</w:delText>
        </w:r>
        <w:r w:rsidRPr="007F1024" w:rsidDel="003B4F74">
          <w:rPr>
            <w:rFonts w:ascii="Arial" w:hAnsi="Arial" w:cs="Arial"/>
            <w:sz w:val="20"/>
            <w:szCs w:val="20"/>
          </w:rPr>
          <w:delText xml:space="preserve"> p</w:delText>
        </w:r>
        <w:r w:rsidRPr="007F1024" w:rsidDel="003B4F74">
          <w:rPr>
            <w:rFonts w:ascii="Arial" w:hAnsi="Arial" w:cs="Arial" w:hint="eastAsia"/>
            <w:sz w:val="20"/>
            <w:szCs w:val="20"/>
          </w:rPr>
          <w:delText>ř</w:delText>
        </w:r>
        <w:r w:rsidRPr="007F1024" w:rsidDel="003B4F74">
          <w:rPr>
            <w:rFonts w:ascii="Arial" w:hAnsi="Arial" w:cs="Arial"/>
            <w:sz w:val="20"/>
            <w:szCs w:val="20"/>
          </w:rPr>
          <w:delText>enosov</w:delText>
        </w:r>
        <w:r w:rsidRPr="007F1024" w:rsidDel="003B4F74">
          <w:rPr>
            <w:rFonts w:ascii="Arial" w:hAnsi="Arial" w:cs="Arial" w:hint="eastAsia"/>
            <w:sz w:val="20"/>
            <w:szCs w:val="20"/>
          </w:rPr>
          <w:delText>á</w:delText>
        </w:r>
        <w:r w:rsidRPr="007F1024" w:rsidDel="003B4F74">
          <w:rPr>
            <w:rFonts w:ascii="Arial" w:hAnsi="Arial" w:cs="Arial"/>
            <w:sz w:val="20"/>
            <w:szCs w:val="20"/>
          </w:rPr>
          <w:delText xml:space="preserve"> rychlost</w:delText>
        </w:r>
        <w:r w:rsidR="003469E0" w:rsidRPr="007F1024" w:rsidDel="003B4F74">
          <w:rPr>
            <w:rFonts w:ascii="Arial" w:hAnsi="Arial" w:cs="Arial"/>
            <w:sz w:val="20"/>
            <w:szCs w:val="20"/>
          </w:rPr>
          <w:delText xml:space="preserve"> po vyčerpání dat</w:delText>
        </w:r>
        <w:r w:rsidRPr="007F1024" w:rsidDel="003B4F74">
          <w:rPr>
            <w:rFonts w:ascii="Arial" w:hAnsi="Arial" w:cs="Arial"/>
            <w:sz w:val="20"/>
            <w:szCs w:val="20"/>
          </w:rPr>
          <w:delText>:</w:delText>
        </w:r>
        <w:r w:rsidR="00E22D55" w:rsidRPr="007F1024" w:rsidDel="003B4F74">
          <w:rPr>
            <w:rFonts w:ascii="Arial" w:hAnsi="Arial" w:cs="Arial"/>
            <w:sz w:val="20"/>
            <w:szCs w:val="20"/>
          </w:rPr>
          <w:delText xml:space="preserve"> viz příloha č. 2 Rámcové dohody</w:delText>
        </w:r>
        <w:r w:rsidR="003469E0" w:rsidRPr="007F1024" w:rsidDel="003B4F74">
          <w:rPr>
            <w:rFonts w:ascii="Arial" w:hAnsi="Arial" w:cs="Arial"/>
            <w:sz w:val="20"/>
            <w:szCs w:val="20"/>
          </w:rPr>
          <w:delText xml:space="preserve"> (</w:delText>
        </w:r>
        <w:r w:rsidR="003469E0" w:rsidRPr="007F1024" w:rsidDel="003B4F74">
          <w:rPr>
            <w:rFonts w:ascii="Arial" w:hAnsi="Arial" w:cs="Arial"/>
            <w:i/>
            <w:iCs/>
            <w:sz w:val="20"/>
            <w:szCs w:val="20"/>
          </w:rPr>
          <w:delText>předmětem hodnocení</w:delText>
        </w:r>
        <w:r w:rsidR="003469E0" w:rsidRPr="007F1024" w:rsidDel="003B4F74">
          <w:rPr>
            <w:rFonts w:ascii="Arial" w:hAnsi="Arial" w:cs="Arial"/>
            <w:sz w:val="20"/>
            <w:szCs w:val="20"/>
          </w:rPr>
          <w:delText>)</w:delText>
        </w:r>
      </w:del>
    </w:p>
    <w:p w14:paraId="48055CBF" w14:textId="7B5B927F" w:rsidR="00A3478C" w:rsidRPr="007F1024" w:rsidDel="003B4F74" w:rsidRDefault="00A3478C" w:rsidP="007F1024">
      <w:pPr>
        <w:pStyle w:val="Odstavecseseznamem"/>
        <w:numPr>
          <w:ilvl w:val="0"/>
          <w:numId w:val="12"/>
        </w:numPr>
        <w:rPr>
          <w:del w:id="33" w:author="Josef Křeháček" w:date="2024-09-19T14:51:00Z" w16du:dateUtc="2024-09-19T12:51:00Z"/>
          <w:rFonts w:ascii="Arial" w:hAnsi="Arial" w:cs="Arial"/>
          <w:sz w:val="20"/>
          <w:szCs w:val="20"/>
        </w:rPr>
      </w:pPr>
      <w:del w:id="34" w:author="Josef Křeháček" w:date="2024-09-19T14:51:00Z" w16du:dateUtc="2024-09-19T12:51:00Z">
        <w:r w:rsidRPr="007F1024" w:rsidDel="003B4F74">
          <w:rPr>
            <w:rFonts w:ascii="Arial" w:hAnsi="Arial" w:cs="Arial"/>
            <w:sz w:val="20"/>
            <w:szCs w:val="20"/>
          </w:rPr>
          <w:delText>Tyto rychlosti mus</w:delText>
        </w:r>
        <w:r w:rsidRPr="007F1024" w:rsidDel="003B4F74">
          <w:rPr>
            <w:rFonts w:ascii="Arial" w:hAnsi="Arial" w:cs="Arial" w:hint="eastAsia"/>
            <w:sz w:val="20"/>
            <w:szCs w:val="20"/>
          </w:rPr>
          <w:delText>í</w:delText>
        </w:r>
        <w:r w:rsidRPr="007F1024" w:rsidDel="003B4F74">
          <w:rPr>
            <w:rFonts w:ascii="Arial" w:hAnsi="Arial" w:cs="Arial"/>
            <w:sz w:val="20"/>
            <w:szCs w:val="20"/>
          </w:rPr>
          <w:delText xml:space="preserve"> b</w:delText>
        </w:r>
        <w:r w:rsidRPr="007F1024" w:rsidDel="003B4F74">
          <w:rPr>
            <w:rFonts w:ascii="Arial" w:hAnsi="Arial" w:cs="Arial" w:hint="eastAsia"/>
            <w:sz w:val="20"/>
            <w:szCs w:val="20"/>
          </w:rPr>
          <w:delText>ý</w:delText>
        </w:r>
        <w:r w:rsidRPr="007F1024" w:rsidDel="003B4F74">
          <w:rPr>
            <w:rFonts w:ascii="Arial" w:hAnsi="Arial" w:cs="Arial"/>
            <w:sz w:val="20"/>
            <w:szCs w:val="20"/>
          </w:rPr>
          <w:delText>t garantov</w:delText>
        </w:r>
        <w:r w:rsidRPr="007F1024" w:rsidDel="003B4F74">
          <w:rPr>
            <w:rFonts w:ascii="Arial" w:hAnsi="Arial" w:cs="Arial" w:hint="eastAsia"/>
            <w:sz w:val="20"/>
            <w:szCs w:val="20"/>
          </w:rPr>
          <w:delText>á</w:delText>
        </w:r>
        <w:r w:rsidRPr="007F1024" w:rsidDel="003B4F74">
          <w:rPr>
            <w:rFonts w:ascii="Arial" w:hAnsi="Arial" w:cs="Arial"/>
            <w:sz w:val="20"/>
            <w:szCs w:val="20"/>
          </w:rPr>
          <w:delText xml:space="preserve">ny po dobu </w:delText>
        </w:r>
        <w:r w:rsidR="009E181D" w:rsidDel="003B4F74">
          <w:rPr>
            <w:rFonts w:ascii="Arial" w:hAnsi="Arial" w:cs="Arial"/>
            <w:sz w:val="20"/>
            <w:szCs w:val="20"/>
          </w:rPr>
          <w:delText xml:space="preserve">min 80 </w:delText>
        </w:r>
        <w:r w:rsidRPr="007F1024" w:rsidDel="003B4F74">
          <w:rPr>
            <w:rFonts w:ascii="Arial" w:hAnsi="Arial" w:cs="Arial"/>
            <w:sz w:val="20"/>
            <w:szCs w:val="20"/>
          </w:rPr>
          <w:delText>% provozn</w:delText>
        </w:r>
        <w:r w:rsidRPr="007F1024" w:rsidDel="003B4F74">
          <w:rPr>
            <w:rFonts w:ascii="Arial" w:hAnsi="Arial" w:cs="Arial" w:hint="eastAsia"/>
            <w:sz w:val="20"/>
            <w:szCs w:val="20"/>
          </w:rPr>
          <w:delText>í</w:delText>
        </w:r>
        <w:r w:rsidRPr="007F1024" w:rsidDel="003B4F74">
          <w:rPr>
            <w:rFonts w:ascii="Arial" w:hAnsi="Arial" w:cs="Arial"/>
            <w:sz w:val="20"/>
            <w:szCs w:val="20"/>
          </w:rPr>
          <w:delText xml:space="preserve">ho </w:delText>
        </w:r>
        <w:r w:rsidRPr="007F1024" w:rsidDel="003B4F74">
          <w:rPr>
            <w:rFonts w:ascii="Arial" w:hAnsi="Arial" w:cs="Arial" w:hint="eastAsia"/>
            <w:sz w:val="20"/>
            <w:szCs w:val="20"/>
          </w:rPr>
          <w:delText>č</w:delText>
        </w:r>
        <w:r w:rsidRPr="007F1024" w:rsidDel="003B4F74">
          <w:rPr>
            <w:rFonts w:ascii="Arial" w:hAnsi="Arial" w:cs="Arial"/>
            <w:sz w:val="20"/>
            <w:szCs w:val="20"/>
          </w:rPr>
          <w:delText>asu b</w:delText>
        </w:r>
        <w:r w:rsidRPr="007F1024" w:rsidDel="003B4F74">
          <w:rPr>
            <w:rFonts w:ascii="Arial" w:hAnsi="Arial" w:cs="Arial" w:hint="eastAsia"/>
            <w:sz w:val="20"/>
            <w:szCs w:val="20"/>
          </w:rPr>
          <w:delText>ě</w:delText>
        </w:r>
        <w:r w:rsidRPr="007F1024" w:rsidDel="003B4F74">
          <w:rPr>
            <w:rFonts w:ascii="Arial" w:hAnsi="Arial" w:cs="Arial"/>
            <w:sz w:val="20"/>
            <w:szCs w:val="20"/>
          </w:rPr>
          <w:delText>hem m</w:delText>
        </w:r>
        <w:r w:rsidRPr="007F1024" w:rsidDel="003B4F74">
          <w:rPr>
            <w:rFonts w:ascii="Arial" w:hAnsi="Arial" w:cs="Arial" w:hint="eastAsia"/>
            <w:sz w:val="20"/>
            <w:szCs w:val="20"/>
          </w:rPr>
          <w:delText>ě</w:delText>
        </w:r>
        <w:r w:rsidRPr="007F1024" w:rsidDel="003B4F74">
          <w:rPr>
            <w:rFonts w:ascii="Arial" w:hAnsi="Arial" w:cs="Arial"/>
            <w:sz w:val="20"/>
            <w:szCs w:val="20"/>
          </w:rPr>
          <w:delText>s</w:delText>
        </w:r>
        <w:r w:rsidRPr="007F1024" w:rsidDel="003B4F74">
          <w:rPr>
            <w:rFonts w:ascii="Arial" w:hAnsi="Arial" w:cs="Arial" w:hint="eastAsia"/>
            <w:sz w:val="20"/>
            <w:szCs w:val="20"/>
          </w:rPr>
          <w:delText>í</w:delText>
        </w:r>
        <w:r w:rsidRPr="007F1024" w:rsidDel="003B4F74">
          <w:rPr>
            <w:rFonts w:ascii="Arial" w:hAnsi="Arial" w:cs="Arial"/>
            <w:sz w:val="20"/>
            <w:szCs w:val="20"/>
          </w:rPr>
          <w:delText>ce.</w:delText>
        </w:r>
      </w:del>
    </w:p>
    <w:p w14:paraId="43BCD71D" w14:textId="03100275" w:rsidR="00A3478C" w:rsidDel="003B4F74" w:rsidRDefault="00A3478C" w:rsidP="00A3478C">
      <w:pPr>
        <w:spacing w:line="240" w:lineRule="auto"/>
        <w:ind w:left="426"/>
        <w:rPr>
          <w:del w:id="35" w:author="Josef Křeháček" w:date="2024-09-19T14:51:00Z" w16du:dateUtc="2024-09-19T12:51:00Z"/>
          <w:rFonts w:ascii="Arial" w:hAnsi="Arial" w:cs="Arial"/>
        </w:rPr>
      </w:pPr>
    </w:p>
    <w:p w14:paraId="58DAD52F" w14:textId="3E2EF370" w:rsidR="00A3478C" w:rsidRPr="004B5095" w:rsidDel="003B4F74" w:rsidRDefault="00A3478C" w:rsidP="005F4B16">
      <w:pPr>
        <w:spacing w:line="240" w:lineRule="auto"/>
        <w:ind w:left="426"/>
        <w:rPr>
          <w:del w:id="36" w:author="Josef Křeháček" w:date="2024-09-19T14:51:00Z" w16du:dateUtc="2024-09-19T12:51:00Z"/>
          <w:rFonts w:ascii="Arial" w:hAnsi="Arial" w:cs="Arial"/>
        </w:rPr>
      </w:pPr>
      <w:del w:id="37" w:author="Josef Křeháček" w:date="2024-09-19T14:51:00Z" w16du:dateUtc="2024-09-19T12:51:00Z">
        <w:r w:rsidRPr="00A3478C" w:rsidDel="003B4F74">
          <w:rPr>
            <w:rFonts w:ascii="Arial" w:hAnsi="Arial" w:cs="Arial"/>
          </w:rPr>
          <w:delText>Uchaze</w:delText>
        </w:r>
        <w:r w:rsidRPr="00A3478C" w:rsidDel="003B4F74">
          <w:rPr>
            <w:rFonts w:ascii="Arial" w:hAnsi="Arial" w:cs="Arial" w:hint="eastAsia"/>
          </w:rPr>
          <w:delText>č</w:delText>
        </w:r>
        <w:r w:rsidRPr="00A3478C" w:rsidDel="003B4F74">
          <w:rPr>
            <w:rFonts w:ascii="Arial" w:hAnsi="Arial" w:cs="Arial"/>
          </w:rPr>
          <w:delText xml:space="preserve"> je povinen p</w:delText>
        </w:r>
        <w:r w:rsidRPr="00A3478C" w:rsidDel="003B4F74">
          <w:rPr>
            <w:rFonts w:ascii="Arial" w:hAnsi="Arial" w:cs="Arial" w:hint="eastAsia"/>
          </w:rPr>
          <w:delText>ř</w:delText>
        </w:r>
        <w:r w:rsidRPr="00A3478C" w:rsidDel="003B4F74">
          <w:rPr>
            <w:rFonts w:ascii="Arial" w:hAnsi="Arial" w:cs="Arial"/>
          </w:rPr>
          <w:delText>ipojit k nab</w:delText>
        </w:r>
        <w:r w:rsidRPr="00A3478C" w:rsidDel="003B4F74">
          <w:rPr>
            <w:rFonts w:ascii="Arial" w:hAnsi="Arial" w:cs="Arial" w:hint="eastAsia"/>
          </w:rPr>
          <w:delText>í</w:delText>
        </w:r>
        <w:r w:rsidRPr="00A3478C" w:rsidDel="003B4F74">
          <w:rPr>
            <w:rFonts w:ascii="Arial" w:hAnsi="Arial" w:cs="Arial"/>
          </w:rPr>
          <w:delText>dce konkr</w:delText>
        </w:r>
        <w:r w:rsidRPr="00A3478C" w:rsidDel="003B4F74">
          <w:rPr>
            <w:rFonts w:ascii="Arial" w:hAnsi="Arial" w:cs="Arial" w:hint="eastAsia"/>
          </w:rPr>
          <w:delText>é</w:delText>
        </w:r>
        <w:r w:rsidRPr="00A3478C" w:rsidDel="003B4F74">
          <w:rPr>
            <w:rFonts w:ascii="Arial" w:hAnsi="Arial" w:cs="Arial"/>
          </w:rPr>
          <w:delText>tn</w:delText>
        </w:r>
        <w:r w:rsidRPr="00A3478C" w:rsidDel="003B4F74">
          <w:rPr>
            <w:rFonts w:ascii="Arial" w:hAnsi="Arial" w:cs="Arial" w:hint="eastAsia"/>
          </w:rPr>
          <w:delText>í</w:delText>
        </w:r>
        <w:r w:rsidRPr="00A3478C" w:rsidDel="003B4F74">
          <w:rPr>
            <w:rFonts w:ascii="Arial" w:hAnsi="Arial" w:cs="Arial"/>
          </w:rPr>
          <w:delText xml:space="preserve"> SLA dokument</w:delText>
        </w:r>
        <w:r w:rsidR="009E181D" w:rsidDel="003B4F74">
          <w:rPr>
            <w:rFonts w:ascii="Arial" w:hAnsi="Arial" w:cs="Arial"/>
          </w:rPr>
          <w:delText>.</w:delText>
        </w:r>
      </w:del>
    </w:p>
    <w:p w14:paraId="5E315ABE" w14:textId="2A3DD73F" w:rsidR="00A3478C" w:rsidRPr="00A3478C" w:rsidDel="003B4F74" w:rsidRDefault="00A3478C" w:rsidP="00A3478C">
      <w:pPr>
        <w:spacing w:line="240" w:lineRule="auto"/>
        <w:ind w:left="426"/>
        <w:rPr>
          <w:del w:id="38" w:author="Josef Křeháček" w:date="2024-09-19T14:51:00Z" w16du:dateUtc="2024-09-19T12:51:00Z"/>
          <w:rFonts w:ascii="Arial" w:hAnsi="Arial" w:cs="Arial"/>
        </w:rPr>
      </w:pPr>
    </w:p>
    <w:p w14:paraId="5A8BA709" w14:textId="4C49987C" w:rsidR="00A3478C" w:rsidRPr="00A3478C" w:rsidDel="003B4F74" w:rsidRDefault="00A3478C" w:rsidP="00A3478C">
      <w:pPr>
        <w:spacing w:line="240" w:lineRule="auto"/>
        <w:ind w:left="426"/>
        <w:rPr>
          <w:del w:id="39" w:author="Josef Křeháček" w:date="2024-09-19T14:51:00Z" w16du:dateUtc="2024-09-19T12:51:00Z"/>
          <w:rFonts w:ascii="Arial" w:hAnsi="Arial" w:cs="Arial"/>
        </w:rPr>
      </w:pPr>
      <w:del w:id="40" w:author="Josef Křeháček" w:date="2024-09-19T14:51:00Z" w16du:dateUtc="2024-09-19T12:51:00Z">
        <w:r w:rsidRPr="00A3478C" w:rsidDel="003B4F74">
          <w:rPr>
            <w:rFonts w:ascii="Arial" w:hAnsi="Arial" w:cs="Arial"/>
          </w:rPr>
          <w:delText>Pokud poskytovatel nedodr</w:delText>
        </w:r>
        <w:r w:rsidRPr="00A3478C" w:rsidDel="003B4F74">
          <w:rPr>
            <w:rFonts w:ascii="Arial" w:hAnsi="Arial" w:cs="Arial" w:hint="eastAsia"/>
          </w:rPr>
          <w:delText>ží</w:delText>
        </w:r>
        <w:r w:rsidRPr="00A3478C" w:rsidDel="003B4F74">
          <w:rPr>
            <w:rFonts w:ascii="Arial" w:hAnsi="Arial" w:cs="Arial"/>
          </w:rPr>
          <w:delText xml:space="preserve"> garantovan</w:delText>
        </w:r>
        <w:r w:rsidRPr="00A3478C" w:rsidDel="003B4F74">
          <w:rPr>
            <w:rFonts w:ascii="Arial" w:hAnsi="Arial" w:cs="Arial" w:hint="eastAsia"/>
          </w:rPr>
          <w:delText>é</w:delText>
        </w:r>
        <w:r w:rsidRPr="00A3478C" w:rsidDel="003B4F74">
          <w:rPr>
            <w:rFonts w:ascii="Arial" w:hAnsi="Arial" w:cs="Arial"/>
          </w:rPr>
          <w:delText xml:space="preserve"> parametry slu</w:delText>
        </w:r>
        <w:r w:rsidRPr="00A3478C" w:rsidDel="003B4F74">
          <w:rPr>
            <w:rFonts w:ascii="Arial" w:hAnsi="Arial" w:cs="Arial" w:hint="eastAsia"/>
          </w:rPr>
          <w:delText>ž</w:delText>
        </w:r>
        <w:r w:rsidRPr="00A3478C" w:rsidDel="003B4F74">
          <w:rPr>
            <w:rFonts w:ascii="Arial" w:hAnsi="Arial" w:cs="Arial"/>
          </w:rPr>
          <w:delText>by dle SLA, zadavatel si vyhrazuje pr</w:delText>
        </w:r>
        <w:r w:rsidRPr="00A3478C" w:rsidDel="003B4F74">
          <w:rPr>
            <w:rFonts w:ascii="Arial" w:hAnsi="Arial" w:cs="Arial" w:hint="eastAsia"/>
          </w:rPr>
          <w:delText>á</w:delText>
        </w:r>
        <w:r w:rsidRPr="00A3478C" w:rsidDel="003B4F74">
          <w:rPr>
            <w:rFonts w:ascii="Arial" w:hAnsi="Arial" w:cs="Arial"/>
          </w:rPr>
          <w:delText>vo na uplatn</w:delText>
        </w:r>
        <w:r w:rsidRPr="00A3478C" w:rsidDel="003B4F74">
          <w:rPr>
            <w:rFonts w:ascii="Arial" w:hAnsi="Arial" w:cs="Arial" w:hint="eastAsia"/>
          </w:rPr>
          <w:delText>ě</w:delText>
        </w:r>
        <w:r w:rsidRPr="00A3478C" w:rsidDel="003B4F74">
          <w:rPr>
            <w:rFonts w:ascii="Arial" w:hAnsi="Arial" w:cs="Arial"/>
          </w:rPr>
          <w:delText>n</w:delText>
        </w:r>
        <w:r w:rsidRPr="00A3478C" w:rsidDel="003B4F74">
          <w:rPr>
            <w:rFonts w:ascii="Arial" w:hAnsi="Arial" w:cs="Arial" w:hint="eastAsia"/>
          </w:rPr>
          <w:delText>í</w:delText>
        </w:r>
        <w:r w:rsidRPr="00A3478C" w:rsidDel="003B4F74">
          <w:rPr>
            <w:rFonts w:ascii="Arial" w:hAnsi="Arial" w:cs="Arial"/>
          </w:rPr>
          <w:delText xml:space="preserve"> n</w:delText>
        </w:r>
        <w:r w:rsidRPr="00A3478C" w:rsidDel="003B4F74">
          <w:rPr>
            <w:rFonts w:ascii="Arial" w:hAnsi="Arial" w:cs="Arial" w:hint="eastAsia"/>
          </w:rPr>
          <w:delText>á</w:delText>
        </w:r>
        <w:r w:rsidRPr="00A3478C" w:rsidDel="003B4F74">
          <w:rPr>
            <w:rFonts w:ascii="Arial" w:hAnsi="Arial" w:cs="Arial"/>
          </w:rPr>
          <w:delText>sleduj</w:delText>
        </w:r>
        <w:r w:rsidRPr="00A3478C" w:rsidDel="003B4F74">
          <w:rPr>
            <w:rFonts w:ascii="Arial" w:hAnsi="Arial" w:cs="Arial" w:hint="eastAsia"/>
          </w:rPr>
          <w:delText>í</w:delText>
        </w:r>
        <w:r w:rsidRPr="00A3478C" w:rsidDel="003B4F74">
          <w:rPr>
            <w:rFonts w:ascii="Arial" w:hAnsi="Arial" w:cs="Arial"/>
          </w:rPr>
          <w:delText>c</w:delText>
        </w:r>
        <w:r w:rsidRPr="00A3478C" w:rsidDel="003B4F74">
          <w:rPr>
            <w:rFonts w:ascii="Arial" w:hAnsi="Arial" w:cs="Arial" w:hint="eastAsia"/>
          </w:rPr>
          <w:delText>í</w:delText>
        </w:r>
        <w:r w:rsidRPr="00A3478C" w:rsidDel="003B4F74">
          <w:rPr>
            <w:rFonts w:ascii="Arial" w:hAnsi="Arial" w:cs="Arial"/>
          </w:rPr>
          <w:delText>ch sankc</w:delText>
        </w:r>
        <w:r w:rsidRPr="00A3478C" w:rsidDel="003B4F74">
          <w:rPr>
            <w:rFonts w:ascii="Arial" w:hAnsi="Arial" w:cs="Arial" w:hint="eastAsia"/>
          </w:rPr>
          <w:delText>í</w:delText>
        </w:r>
        <w:r w:rsidRPr="00A3478C" w:rsidDel="003B4F74">
          <w:rPr>
            <w:rFonts w:ascii="Arial" w:hAnsi="Arial" w:cs="Arial"/>
          </w:rPr>
          <w:delText>:</w:delText>
        </w:r>
      </w:del>
    </w:p>
    <w:p w14:paraId="3A93E839" w14:textId="282D22CA" w:rsidR="00A3478C" w:rsidRPr="00A3478C" w:rsidDel="003B4F74" w:rsidRDefault="00A3478C" w:rsidP="00A3478C">
      <w:pPr>
        <w:spacing w:line="240" w:lineRule="auto"/>
        <w:ind w:left="426"/>
        <w:rPr>
          <w:del w:id="41" w:author="Josef Křeháček" w:date="2024-09-19T14:51:00Z" w16du:dateUtc="2024-09-19T12:51:00Z"/>
          <w:rFonts w:ascii="Arial" w:hAnsi="Arial" w:cs="Arial"/>
        </w:rPr>
      </w:pPr>
      <w:del w:id="42" w:author="Josef Křeháček" w:date="2024-09-19T14:51:00Z" w16du:dateUtc="2024-09-19T12:51:00Z">
        <w:r w:rsidRPr="00A3478C" w:rsidDel="003B4F74">
          <w:rPr>
            <w:rFonts w:ascii="Arial" w:hAnsi="Arial" w:cs="Arial"/>
          </w:rPr>
          <w:delText>Finan</w:delText>
        </w:r>
        <w:r w:rsidRPr="00A3478C" w:rsidDel="003B4F74">
          <w:rPr>
            <w:rFonts w:ascii="Arial" w:hAnsi="Arial" w:cs="Arial" w:hint="eastAsia"/>
          </w:rPr>
          <w:delText>č</w:delText>
        </w:r>
        <w:r w:rsidRPr="00A3478C" w:rsidDel="003B4F74">
          <w:rPr>
            <w:rFonts w:ascii="Arial" w:hAnsi="Arial" w:cs="Arial"/>
          </w:rPr>
          <w:delText>n</w:delText>
        </w:r>
        <w:r w:rsidRPr="00A3478C" w:rsidDel="003B4F74">
          <w:rPr>
            <w:rFonts w:ascii="Arial" w:hAnsi="Arial" w:cs="Arial" w:hint="eastAsia"/>
          </w:rPr>
          <w:delText>í</w:delText>
        </w:r>
        <w:r w:rsidRPr="00A3478C" w:rsidDel="003B4F74">
          <w:rPr>
            <w:rFonts w:ascii="Arial" w:hAnsi="Arial" w:cs="Arial"/>
          </w:rPr>
          <w:delText xml:space="preserve"> kompenzace: Za ka</w:delText>
        </w:r>
        <w:r w:rsidRPr="00A3478C" w:rsidDel="003B4F74">
          <w:rPr>
            <w:rFonts w:ascii="Arial" w:hAnsi="Arial" w:cs="Arial" w:hint="eastAsia"/>
          </w:rPr>
          <w:delText>ž</w:delText>
        </w:r>
        <w:r w:rsidRPr="00A3478C" w:rsidDel="003B4F74">
          <w:rPr>
            <w:rFonts w:ascii="Arial" w:hAnsi="Arial" w:cs="Arial"/>
          </w:rPr>
          <w:delText>d</w:delText>
        </w:r>
        <w:r w:rsidRPr="00A3478C" w:rsidDel="003B4F74">
          <w:rPr>
            <w:rFonts w:ascii="Arial" w:hAnsi="Arial" w:cs="Arial" w:hint="eastAsia"/>
          </w:rPr>
          <w:delText>ý</w:delText>
        </w:r>
        <w:r w:rsidRPr="00A3478C" w:rsidDel="003B4F74">
          <w:rPr>
            <w:rFonts w:ascii="Arial" w:hAnsi="Arial" w:cs="Arial"/>
          </w:rPr>
          <w:delText xml:space="preserve"> den nedodr</w:delText>
        </w:r>
        <w:r w:rsidRPr="00A3478C" w:rsidDel="003B4F74">
          <w:rPr>
            <w:rFonts w:ascii="Arial" w:hAnsi="Arial" w:cs="Arial" w:hint="eastAsia"/>
          </w:rPr>
          <w:delText>ž</w:delText>
        </w:r>
        <w:r w:rsidRPr="00A3478C" w:rsidDel="003B4F74">
          <w:rPr>
            <w:rFonts w:ascii="Arial" w:hAnsi="Arial" w:cs="Arial"/>
          </w:rPr>
          <w:delText>en</w:delText>
        </w:r>
        <w:r w:rsidRPr="00A3478C" w:rsidDel="003B4F74">
          <w:rPr>
            <w:rFonts w:ascii="Arial" w:hAnsi="Arial" w:cs="Arial" w:hint="eastAsia"/>
          </w:rPr>
          <w:delText>í</w:delText>
        </w:r>
        <w:r w:rsidRPr="00A3478C" w:rsidDel="003B4F74">
          <w:rPr>
            <w:rFonts w:ascii="Arial" w:hAnsi="Arial" w:cs="Arial"/>
          </w:rPr>
          <w:delText xml:space="preserve"> garantovan</w:delText>
        </w:r>
        <w:r w:rsidRPr="00A3478C" w:rsidDel="003B4F74">
          <w:rPr>
            <w:rFonts w:ascii="Arial" w:hAnsi="Arial" w:cs="Arial" w:hint="eastAsia"/>
          </w:rPr>
          <w:delText>ý</w:delText>
        </w:r>
        <w:r w:rsidRPr="00A3478C" w:rsidDel="003B4F74">
          <w:rPr>
            <w:rFonts w:ascii="Arial" w:hAnsi="Arial" w:cs="Arial"/>
          </w:rPr>
          <w:delText>ch hodnot p</w:delText>
        </w:r>
        <w:r w:rsidRPr="00A3478C" w:rsidDel="003B4F74">
          <w:rPr>
            <w:rFonts w:ascii="Arial" w:hAnsi="Arial" w:cs="Arial" w:hint="eastAsia"/>
          </w:rPr>
          <w:delText>ř</w:delText>
        </w:r>
        <w:r w:rsidRPr="00A3478C" w:rsidDel="003B4F74">
          <w:rPr>
            <w:rFonts w:ascii="Arial" w:hAnsi="Arial" w:cs="Arial"/>
          </w:rPr>
          <w:delText>enosov</w:delText>
        </w:r>
        <w:r w:rsidRPr="00A3478C" w:rsidDel="003B4F74">
          <w:rPr>
            <w:rFonts w:ascii="Arial" w:hAnsi="Arial" w:cs="Arial" w:hint="eastAsia"/>
          </w:rPr>
          <w:delText>é</w:delText>
        </w:r>
        <w:r w:rsidRPr="00A3478C" w:rsidDel="003B4F74">
          <w:rPr>
            <w:rFonts w:ascii="Arial" w:hAnsi="Arial" w:cs="Arial"/>
          </w:rPr>
          <w:delText xml:space="preserve"> rychlosti nebo dostupnosti slu</w:delText>
        </w:r>
        <w:r w:rsidRPr="00A3478C" w:rsidDel="003B4F74">
          <w:rPr>
            <w:rFonts w:ascii="Arial" w:hAnsi="Arial" w:cs="Arial" w:hint="eastAsia"/>
          </w:rPr>
          <w:delText>ž</w:delText>
        </w:r>
        <w:r w:rsidRPr="00A3478C" w:rsidDel="003B4F74">
          <w:rPr>
            <w:rFonts w:ascii="Arial" w:hAnsi="Arial" w:cs="Arial"/>
          </w:rPr>
          <w:delText>by bude zadavateli poskytov</w:delText>
        </w:r>
        <w:r w:rsidRPr="00A3478C" w:rsidDel="003B4F74">
          <w:rPr>
            <w:rFonts w:ascii="Arial" w:hAnsi="Arial" w:cs="Arial" w:hint="eastAsia"/>
          </w:rPr>
          <w:delText>á</w:delText>
        </w:r>
        <w:r w:rsidRPr="00A3478C" w:rsidDel="003B4F74">
          <w:rPr>
            <w:rFonts w:ascii="Arial" w:hAnsi="Arial" w:cs="Arial"/>
          </w:rPr>
          <w:delText>na finan</w:delText>
        </w:r>
        <w:r w:rsidRPr="00A3478C" w:rsidDel="003B4F74">
          <w:rPr>
            <w:rFonts w:ascii="Arial" w:hAnsi="Arial" w:cs="Arial" w:hint="eastAsia"/>
          </w:rPr>
          <w:delText>č</w:delText>
        </w:r>
        <w:r w:rsidRPr="00A3478C" w:rsidDel="003B4F74">
          <w:rPr>
            <w:rFonts w:ascii="Arial" w:hAnsi="Arial" w:cs="Arial"/>
          </w:rPr>
          <w:delText>n</w:delText>
        </w:r>
        <w:r w:rsidRPr="00A3478C" w:rsidDel="003B4F74">
          <w:rPr>
            <w:rFonts w:ascii="Arial" w:hAnsi="Arial" w:cs="Arial" w:hint="eastAsia"/>
          </w:rPr>
          <w:delText>í</w:delText>
        </w:r>
        <w:r w:rsidRPr="00A3478C" w:rsidDel="003B4F74">
          <w:rPr>
            <w:rFonts w:ascii="Arial" w:hAnsi="Arial" w:cs="Arial"/>
          </w:rPr>
          <w:delText xml:space="preserve"> kompenzace ve v</w:delText>
        </w:r>
        <w:r w:rsidRPr="00A3478C" w:rsidDel="003B4F74">
          <w:rPr>
            <w:rFonts w:ascii="Arial" w:hAnsi="Arial" w:cs="Arial" w:hint="eastAsia"/>
          </w:rPr>
          <w:delText>ýš</w:delText>
        </w:r>
        <w:r w:rsidRPr="00A3478C" w:rsidDel="003B4F74">
          <w:rPr>
            <w:rFonts w:ascii="Arial" w:hAnsi="Arial" w:cs="Arial"/>
          </w:rPr>
          <w:delText>i 500 K</w:delText>
        </w:r>
        <w:r w:rsidRPr="00A3478C" w:rsidDel="003B4F74">
          <w:rPr>
            <w:rFonts w:ascii="Arial" w:hAnsi="Arial" w:cs="Arial" w:hint="eastAsia"/>
          </w:rPr>
          <w:delText>č</w:delText>
        </w:r>
        <w:r w:rsidRPr="00A3478C" w:rsidDel="003B4F74">
          <w:rPr>
            <w:rFonts w:ascii="Arial" w:hAnsi="Arial" w:cs="Arial"/>
          </w:rPr>
          <w:delText>.</w:delText>
        </w:r>
      </w:del>
    </w:p>
    <w:p w14:paraId="5740B862" w14:textId="457CFD22" w:rsidR="00A3478C" w:rsidRPr="00A3478C" w:rsidDel="003B4F74" w:rsidRDefault="00A3478C" w:rsidP="00A3478C">
      <w:pPr>
        <w:spacing w:line="240" w:lineRule="auto"/>
        <w:ind w:left="426"/>
        <w:rPr>
          <w:del w:id="43" w:author="Josef Křeháček" w:date="2024-09-19T14:51:00Z" w16du:dateUtc="2024-09-19T12:51:00Z"/>
          <w:rFonts w:ascii="Arial" w:hAnsi="Arial" w:cs="Arial"/>
        </w:rPr>
      </w:pPr>
      <w:del w:id="44" w:author="Josef Křeháček" w:date="2024-09-19T14:51:00Z" w16du:dateUtc="2024-09-19T12:51:00Z">
        <w:r w:rsidRPr="00A3478C" w:rsidDel="003B4F74">
          <w:rPr>
            <w:rFonts w:ascii="Arial" w:hAnsi="Arial" w:cs="Arial"/>
          </w:rPr>
          <w:delText>Pr</w:delText>
        </w:r>
        <w:r w:rsidRPr="00A3478C" w:rsidDel="003B4F74">
          <w:rPr>
            <w:rFonts w:ascii="Arial" w:hAnsi="Arial" w:cs="Arial" w:hint="eastAsia"/>
          </w:rPr>
          <w:delText>á</w:delText>
        </w:r>
        <w:r w:rsidRPr="00A3478C" w:rsidDel="003B4F74">
          <w:rPr>
            <w:rFonts w:ascii="Arial" w:hAnsi="Arial" w:cs="Arial"/>
          </w:rPr>
          <w:delText>vo na odstoupen</w:delText>
        </w:r>
        <w:r w:rsidRPr="00A3478C" w:rsidDel="003B4F74">
          <w:rPr>
            <w:rFonts w:ascii="Arial" w:hAnsi="Arial" w:cs="Arial" w:hint="eastAsia"/>
          </w:rPr>
          <w:delText>í</w:delText>
        </w:r>
        <w:r w:rsidRPr="00A3478C" w:rsidDel="003B4F74">
          <w:rPr>
            <w:rFonts w:ascii="Arial" w:hAnsi="Arial" w:cs="Arial"/>
          </w:rPr>
          <w:delText xml:space="preserve"> od smlouvy: Opakovan</w:delText>
        </w:r>
        <w:r w:rsidRPr="00A3478C" w:rsidDel="003B4F74">
          <w:rPr>
            <w:rFonts w:ascii="Arial" w:hAnsi="Arial" w:cs="Arial" w:hint="eastAsia"/>
          </w:rPr>
          <w:delText>é</w:delText>
        </w:r>
        <w:r w:rsidRPr="00A3478C" w:rsidDel="003B4F74">
          <w:rPr>
            <w:rFonts w:ascii="Arial" w:hAnsi="Arial" w:cs="Arial"/>
          </w:rPr>
          <w:delText xml:space="preserve"> poru</w:delText>
        </w:r>
        <w:r w:rsidRPr="00A3478C" w:rsidDel="003B4F74">
          <w:rPr>
            <w:rFonts w:ascii="Arial" w:hAnsi="Arial" w:cs="Arial" w:hint="eastAsia"/>
          </w:rPr>
          <w:delText>š</w:delText>
        </w:r>
        <w:r w:rsidRPr="00A3478C" w:rsidDel="003B4F74">
          <w:rPr>
            <w:rFonts w:ascii="Arial" w:hAnsi="Arial" w:cs="Arial"/>
          </w:rPr>
          <w:delText>en</w:delText>
        </w:r>
        <w:r w:rsidRPr="00A3478C" w:rsidDel="003B4F74">
          <w:rPr>
            <w:rFonts w:ascii="Arial" w:hAnsi="Arial" w:cs="Arial" w:hint="eastAsia"/>
          </w:rPr>
          <w:delText>í</w:delText>
        </w:r>
        <w:r w:rsidRPr="00A3478C" w:rsidDel="003B4F74">
          <w:rPr>
            <w:rFonts w:ascii="Arial" w:hAnsi="Arial" w:cs="Arial"/>
          </w:rPr>
          <w:delText xml:space="preserve"> SLA, konkr</w:delText>
        </w:r>
        <w:r w:rsidRPr="00A3478C" w:rsidDel="003B4F74">
          <w:rPr>
            <w:rFonts w:ascii="Arial" w:hAnsi="Arial" w:cs="Arial" w:hint="eastAsia"/>
          </w:rPr>
          <w:delText>é</w:delText>
        </w:r>
        <w:r w:rsidRPr="00A3478C" w:rsidDel="003B4F74">
          <w:rPr>
            <w:rFonts w:ascii="Arial" w:hAnsi="Arial" w:cs="Arial"/>
          </w:rPr>
          <w:delText>tn</w:delText>
        </w:r>
        <w:r w:rsidRPr="00A3478C" w:rsidDel="003B4F74">
          <w:rPr>
            <w:rFonts w:ascii="Arial" w:hAnsi="Arial" w:cs="Arial" w:hint="eastAsia"/>
          </w:rPr>
          <w:delText>ě</w:delText>
        </w:r>
        <w:r w:rsidRPr="00A3478C" w:rsidDel="003B4F74">
          <w:rPr>
            <w:rFonts w:ascii="Arial" w:hAnsi="Arial" w:cs="Arial"/>
          </w:rPr>
          <w:delText xml:space="preserve"> v</w:delText>
        </w:r>
        <w:r w:rsidRPr="00A3478C" w:rsidDel="003B4F74">
          <w:rPr>
            <w:rFonts w:ascii="Arial" w:hAnsi="Arial" w:cs="Arial" w:hint="eastAsia"/>
          </w:rPr>
          <w:delText>í</w:delText>
        </w:r>
        <w:r w:rsidRPr="00A3478C" w:rsidDel="003B4F74">
          <w:rPr>
            <w:rFonts w:ascii="Arial" w:hAnsi="Arial" w:cs="Arial"/>
          </w:rPr>
          <w:delText>ce ne</w:delText>
        </w:r>
        <w:r w:rsidRPr="00A3478C" w:rsidDel="003B4F74">
          <w:rPr>
            <w:rFonts w:ascii="Arial" w:hAnsi="Arial" w:cs="Arial" w:hint="eastAsia"/>
          </w:rPr>
          <w:delText>ž</w:delText>
        </w:r>
        <w:r w:rsidRPr="00A3478C" w:rsidDel="003B4F74">
          <w:rPr>
            <w:rFonts w:ascii="Arial" w:hAnsi="Arial" w:cs="Arial"/>
          </w:rPr>
          <w:delText xml:space="preserve"> 5 incident</w:delText>
        </w:r>
        <w:r w:rsidRPr="00A3478C" w:rsidDel="003B4F74">
          <w:rPr>
            <w:rFonts w:ascii="Arial" w:hAnsi="Arial" w:cs="Arial" w:hint="eastAsia"/>
          </w:rPr>
          <w:delText>ů</w:delText>
        </w:r>
        <w:r w:rsidRPr="00A3478C" w:rsidDel="003B4F74">
          <w:rPr>
            <w:rFonts w:ascii="Arial" w:hAnsi="Arial" w:cs="Arial"/>
          </w:rPr>
          <w:delText xml:space="preserve"> nedodr</w:delText>
        </w:r>
        <w:r w:rsidRPr="00A3478C" w:rsidDel="003B4F74">
          <w:rPr>
            <w:rFonts w:ascii="Arial" w:hAnsi="Arial" w:cs="Arial" w:hint="eastAsia"/>
          </w:rPr>
          <w:delText>ž</w:delText>
        </w:r>
        <w:r w:rsidRPr="00A3478C" w:rsidDel="003B4F74">
          <w:rPr>
            <w:rFonts w:ascii="Arial" w:hAnsi="Arial" w:cs="Arial"/>
          </w:rPr>
          <w:delText>en</w:delText>
        </w:r>
        <w:r w:rsidRPr="00A3478C" w:rsidDel="003B4F74">
          <w:rPr>
            <w:rFonts w:ascii="Arial" w:hAnsi="Arial" w:cs="Arial" w:hint="eastAsia"/>
          </w:rPr>
          <w:delText>í</w:delText>
        </w:r>
        <w:r w:rsidRPr="00A3478C" w:rsidDel="003B4F74">
          <w:rPr>
            <w:rFonts w:ascii="Arial" w:hAnsi="Arial" w:cs="Arial"/>
          </w:rPr>
          <w:delText xml:space="preserve"> SLA b</w:delText>
        </w:r>
        <w:r w:rsidRPr="00A3478C" w:rsidDel="003B4F74">
          <w:rPr>
            <w:rFonts w:ascii="Arial" w:hAnsi="Arial" w:cs="Arial" w:hint="eastAsia"/>
          </w:rPr>
          <w:delText>ě</w:delText>
        </w:r>
        <w:r w:rsidRPr="00A3478C" w:rsidDel="003B4F74">
          <w:rPr>
            <w:rFonts w:ascii="Arial" w:hAnsi="Arial" w:cs="Arial"/>
          </w:rPr>
          <w:delText>hem jednoho roku, m</w:delText>
        </w:r>
        <w:r w:rsidRPr="00A3478C" w:rsidDel="003B4F74">
          <w:rPr>
            <w:rFonts w:ascii="Arial" w:hAnsi="Arial" w:cs="Arial" w:hint="eastAsia"/>
          </w:rPr>
          <w:delText>ůž</w:delText>
        </w:r>
        <w:r w:rsidRPr="00A3478C" w:rsidDel="003B4F74">
          <w:rPr>
            <w:rFonts w:ascii="Arial" w:hAnsi="Arial" w:cs="Arial"/>
          </w:rPr>
          <w:delText>e b</w:delText>
        </w:r>
        <w:r w:rsidRPr="00A3478C" w:rsidDel="003B4F74">
          <w:rPr>
            <w:rFonts w:ascii="Arial" w:hAnsi="Arial" w:cs="Arial" w:hint="eastAsia"/>
          </w:rPr>
          <w:delText>ý</w:delText>
        </w:r>
        <w:r w:rsidRPr="00A3478C" w:rsidDel="003B4F74">
          <w:rPr>
            <w:rFonts w:ascii="Arial" w:hAnsi="Arial" w:cs="Arial"/>
          </w:rPr>
          <w:delText>t d</w:delText>
        </w:r>
        <w:r w:rsidRPr="00A3478C" w:rsidDel="003B4F74">
          <w:rPr>
            <w:rFonts w:ascii="Arial" w:hAnsi="Arial" w:cs="Arial" w:hint="eastAsia"/>
          </w:rPr>
          <w:delText>ů</w:delText>
        </w:r>
        <w:r w:rsidRPr="00A3478C" w:rsidDel="003B4F74">
          <w:rPr>
            <w:rFonts w:ascii="Arial" w:hAnsi="Arial" w:cs="Arial"/>
          </w:rPr>
          <w:delText>vodem pro odstoupen</w:delText>
        </w:r>
        <w:r w:rsidRPr="00A3478C" w:rsidDel="003B4F74">
          <w:rPr>
            <w:rFonts w:ascii="Arial" w:hAnsi="Arial" w:cs="Arial" w:hint="eastAsia"/>
          </w:rPr>
          <w:delText>í</w:delText>
        </w:r>
        <w:r w:rsidRPr="00A3478C" w:rsidDel="003B4F74">
          <w:rPr>
            <w:rFonts w:ascii="Arial" w:hAnsi="Arial" w:cs="Arial"/>
          </w:rPr>
          <w:delText xml:space="preserve"> od smlouvy.</w:delText>
        </w:r>
      </w:del>
    </w:p>
    <w:p w14:paraId="60A92EC2" w14:textId="77777777" w:rsidR="00DE7D2F" w:rsidRDefault="00DE7D2F" w:rsidP="00A3478C">
      <w:pPr>
        <w:spacing w:line="240" w:lineRule="auto"/>
        <w:ind w:left="426"/>
        <w:rPr>
          <w:rFonts w:ascii="Arial" w:hAnsi="Arial" w:cs="Arial"/>
        </w:rPr>
      </w:pPr>
    </w:p>
    <w:p w14:paraId="0983DE54" w14:textId="77777777" w:rsidR="001F4FF9" w:rsidRPr="006D1E90" w:rsidRDefault="001F4FF9" w:rsidP="006831F2">
      <w:pPr>
        <w:spacing w:line="240" w:lineRule="auto"/>
        <w:ind w:left="426"/>
        <w:rPr>
          <w:rFonts w:ascii="Arial" w:hAnsi="Arial" w:cs="Arial"/>
        </w:rPr>
      </w:pPr>
    </w:p>
    <w:p w14:paraId="22F4EA00" w14:textId="77777777" w:rsidR="00674ECC" w:rsidRPr="006D1E90" w:rsidRDefault="00674ECC" w:rsidP="006831F2">
      <w:pPr>
        <w:widowControl/>
        <w:numPr>
          <w:ilvl w:val="2"/>
          <w:numId w:val="2"/>
        </w:numPr>
        <w:tabs>
          <w:tab w:val="clear" w:pos="1440"/>
          <w:tab w:val="num" w:pos="426"/>
        </w:tabs>
        <w:adjustRightInd/>
        <w:spacing w:line="240" w:lineRule="auto"/>
        <w:ind w:hanging="940"/>
        <w:rPr>
          <w:rFonts w:ascii="Arial" w:hAnsi="Arial" w:cs="Arial"/>
          <w:u w:val="single"/>
        </w:rPr>
      </w:pPr>
      <w:r w:rsidRPr="006D1E90">
        <w:rPr>
          <w:rFonts w:ascii="Arial" w:hAnsi="Arial" w:cs="Arial"/>
          <w:u w:val="single"/>
        </w:rPr>
        <w:t xml:space="preserve">Dokup datových balíčku </w:t>
      </w:r>
    </w:p>
    <w:p w14:paraId="28C1BF4B" w14:textId="77777777" w:rsidR="00701BAE" w:rsidRPr="006D1E90" w:rsidRDefault="00701BAE" w:rsidP="006831F2">
      <w:pPr>
        <w:widowControl/>
        <w:adjustRightInd/>
        <w:spacing w:line="240" w:lineRule="auto"/>
        <w:ind w:left="284"/>
        <w:rPr>
          <w:rFonts w:ascii="Arial" w:hAnsi="Arial" w:cs="Arial"/>
          <w:u w:val="single"/>
        </w:rPr>
      </w:pPr>
      <w:r w:rsidRPr="006D1E90">
        <w:rPr>
          <w:rFonts w:ascii="Arial" w:hAnsi="Arial" w:cs="Arial"/>
          <w:u w:val="single"/>
        </w:rPr>
        <w:t xml:space="preserve">Zadavatel požaduje dokup datového balíčku s aktivací na 30 dnů.   </w:t>
      </w:r>
    </w:p>
    <w:p w14:paraId="2BD46A0D" w14:textId="77777777" w:rsidR="00674ECC" w:rsidRPr="006D1E90" w:rsidRDefault="00674ECC" w:rsidP="006831F2">
      <w:pPr>
        <w:widowControl/>
        <w:adjustRightInd/>
        <w:spacing w:line="240" w:lineRule="auto"/>
        <w:ind w:left="1224"/>
        <w:rPr>
          <w:rFonts w:ascii="Arial" w:hAnsi="Arial" w:cs="Arial"/>
          <w:u w:val="single"/>
        </w:rPr>
      </w:pPr>
    </w:p>
    <w:p w14:paraId="41EC7544" w14:textId="6E79FB13" w:rsidR="001C3925" w:rsidRPr="006D1E90" w:rsidRDefault="001C3925" w:rsidP="002C06F4">
      <w:pPr>
        <w:pStyle w:val="titre4"/>
        <w:shd w:val="clear" w:color="auto" w:fill="FBE4D5" w:themeFill="accent2" w:themeFillTint="33"/>
        <w:spacing w:after="0"/>
        <w:rPr>
          <w:rFonts w:ascii="Arial" w:hAnsi="Arial"/>
          <w:sz w:val="20"/>
          <w:szCs w:val="20"/>
        </w:rPr>
      </w:pPr>
      <w:r w:rsidRPr="006D1E90">
        <w:rPr>
          <w:rFonts w:ascii="Arial" w:hAnsi="Arial"/>
          <w:sz w:val="20"/>
          <w:szCs w:val="20"/>
        </w:rPr>
        <w:t>C.</w:t>
      </w:r>
    </w:p>
    <w:p w14:paraId="0EF54B58" w14:textId="77777777" w:rsidR="001F4FF9" w:rsidRPr="006D1E90" w:rsidRDefault="001F4FF9" w:rsidP="006831F2">
      <w:pPr>
        <w:widowControl/>
        <w:numPr>
          <w:ilvl w:val="2"/>
          <w:numId w:val="2"/>
        </w:numPr>
        <w:tabs>
          <w:tab w:val="clear" w:pos="1440"/>
          <w:tab w:val="num" w:pos="426"/>
        </w:tabs>
        <w:adjustRightInd/>
        <w:spacing w:line="240" w:lineRule="auto"/>
        <w:ind w:hanging="940"/>
        <w:rPr>
          <w:rFonts w:ascii="Arial" w:hAnsi="Arial" w:cs="Arial"/>
          <w:u w:val="single"/>
        </w:rPr>
      </w:pPr>
      <w:r w:rsidRPr="006D1E90">
        <w:rPr>
          <w:rFonts w:ascii="Arial" w:hAnsi="Arial" w:cs="Arial"/>
          <w:u w:val="single"/>
        </w:rPr>
        <w:t xml:space="preserve">Roaming (hovory mimo území ČR) a mezinárodní volání </w:t>
      </w:r>
    </w:p>
    <w:p w14:paraId="59DA4B65" w14:textId="0A0700EB" w:rsidR="00D16F3A" w:rsidRPr="006D1E90" w:rsidRDefault="00D16F3A" w:rsidP="006831F2">
      <w:pPr>
        <w:spacing w:line="240" w:lineRule="auto"/>
        <w:ind w:left="426"/>
        <w:rPr>
          <w:rFonts w:ascii="Arial" w:hAnsi="Arial" w:cs="Arial"/>
        </w:rPr>
      </w:pPr>
      <w:r w:rsidRPr="006D1E90">
        <w:rPr>
          <w:rFonts w:ascii="Arial" w:hAnsi="Arial" w:cs="Arial"/>
        </w:rPr>
        <w:t xml:space="preserve">Poskytovatel se zavazuje, že bude poskytovat služeb roamingu (hovory mimo území ČR) a mezinárodního volání za alespoň standartních technických podmínek, za kterých Poskytovatel poskytuje tyto služby třetím subjektům. V rámci roamingu budou dostupné všechny služby v co nejvyšší možné míře, které jsou dostupné na území ČR. </w:t>
      </w:r>
      <w:r w:rsidR="0042447F" w:rsidRPr="006D1E90">
        <w:rPr>
          <w:rFonts w:ascii="Arial" w:hAnsi="Arial" w:cs="Arial"/>
        </w:rPr>
        <w:t>Zadavatel</w:t>
      </w:r>
      <w:r w:rsidRPr="006D1E90">
        <w:rPr>
          <w:rFonts w:ascii="Arial" w:hAnsi="Arial" w:cs="Arial"/>
        </w:rPr>
        <w:t xml:space="preserve"> požaduje, aby služby roamingu a mezinárodního volání zahrnovaly min. všechny evropské státy (včetně nečlenských států EU), Ruskou federaci a Spojené státy americké.</w:t>
      </w:r>
    </w:p>
    <w:p w14:paraId="3936CBD8" w14:textId="77777777" w:rsidR="001F4FF9" w:rsidRPr="006D1E90" w:rsidRDefault="001F4FF9" w:rsidP="006831F2">
      <w:pPr>
        <w:spacing w:line="240" w:lineRule="auto"/>
        <w:rPr>
          <w:rFonts w:ascii="Arial" w:hAnsi="Arial" w:cs="Arial"/>
          <w:u w:val="single"/>
        </w:rPr>
      </w:pPr>
    </w:p>
    <w:p w14:paraId="1ABD576C" w14:textId="5ED2FABE" w:rsidR="001C3925" w:rsidRPr="006D1E90" w:rsidRDefault="001C3925" w:rsidP="002C06F4">
      <w:pPr>
        <w:pStyle w:val="titre4"/>
        <w:shd w:val="clear" w:color="auto" w:fill="FBE4D5" w:themeFill="accent2" w:themeFillTint="33"/>
        <w:spacing w:after="0"/>
        <w:ind w:left="360" w:hanging="360"/>
        <w:rPr>
          <w:rFonts w:ascii="Arial" w:hAnsi="Arial"/>
          <w:sz w:val="20"/>
          <w:szCs w:val="20"/>
        </w:rPr>
      </w:pPr>
      <w:r w:rsidRPr="006D1E90">
        <w:rPr>
          <w:rFonts w:ascii="Arial" w:hAnsi="Arial"/>
          <w:sz w:val="20"/>
          <w:szCs w:val="20"/>
        </w:rPr>
        <w:t>D.</w:t>
      </w:r>
    </w:p>
    <w:p w14:paraId="1C62F0D2" w14:textId="77777777" w:rsidR="001C3925" w:rsidRPr="006D1E90" w:rsidRDefault="001C3925" w:rsidP="006831F2">
      <w:pPr>
        <w:spacing w:line="240" w:lineRule="auto"/>
        <w:rPr>
          <w:rFonts w:ascii="Arial" w:hAnsi="Arial" w:cs="Arial"/>
          <w:u w:val="single"/>
        </w:rPr>
      </w:pPr>
    </w:p>
    <w:p w14:paraId="0636F524" w14:textId="77777777" w:rsidR="001F4FF9" w:rsidRPr="006D1E90" w:rsidRDefault="001F4FF9" w:rsidP="006831F2">
      <w:pPr>
        <w:widowControl/>
        <w:numPr>
          <w:ilvl w:val="2"/>
          <w:numId w:val="2"/>
        </w:numPr>
        <w:tabs>
          <w:tab w:val="clear" w:pos="1440"/>
          <w:tab w:val="num" w:pos="426"/>
        </w:tabs>
        <w:adjustRightInd/>
        <w:spacing w:line="240" w:lineRule="auto"/>
        <w:ind w:left="426" w:hanging="142"/>
        <w:jc w:val="left"/>
        <w:rPr>
          <w:rFonts w:ascii="Arial" w:hAnsi="Arial" w:cs="Arial"/>
          <w:u w:val="single"/>
        </w:rPr>
      </w:pPr>
      <w:r w:rsidRPr="006D1E90">
        <w:rPr>
          <w:rFonts w:ascii="Arial" w:hAnsi="Arial" w:cs="Arial"/>
          <w:u w:val="single"/>
        </w:rPr>
        <w:t>Zákaznická podpora</w:t>
      </w:r>
    </w:p>
    <w:p w14:paraId="05670720" w14:textId="77777777" w:rsidR="001F4FF9" w:rsidRPr="006D1E90" w:rsidRDefault="001F4FF9" w:rsidP="006831F2">
      <w:pPr>
        <w:spacing w:line="240" w:lineRule="auto"/>
        <w:ind w:left="426"/>
        <w:rPr>
          <w:rFonts w:ascii="Arial" w:hAnsi="Arial" w:cs="Arial"/>
        </w:rPr>
      </w:pPr>
      <w:r w:rsidRPr="006D1E90">
        <w:rPr>
          <w:rFonts w:ascii="Arial" w:hAnsi="Arial" w:cs="Arial"/>
        </w:rPr>
        <w:t xml:space="preserve">Zadavatel požaduje jako podmínku poskytování bezplatné nepřetržité zákaznické podpory (24 hod. denně, 7 dní v týdnu) s určením konkrétní fyzické osoby, která bude za dodavatele určeným partnerem pro zadavatele v české jazyce. </w:t>
      </w:r>
    </w:p>
    <w:p w14:paraId="5C890E12" w14:textId="77777777" w:rsidR="001F4FF9" w:rsidRPr="006D1E90" w:rsidRDefault="001F4FF9" w:rsidP="006831F2">
      <w:pPr>
        <w:spacing w:line="240" w:lineRule="auto"/>
        <w:ind w:left="426"/>
        <w:rPr>
          <w:rFonts w:ascii="Arial" w:hAnsi="Arial" w:cs="Arial"/>
        </w:rPr>
      </w:pPr>
      <w:r w:rsidRPr="006D1E90">
        <w:rPr>
          <w:rFonts w:ascii="Arial" w:hAnsi="Arial" w:cs="Arial"/>
        </w:rPr>
        <w:t xml:space="preserve">Každý pověřující zadavatel komunikuje s dodavatelem přímo, bez zprostředkování zadavatelem. </w:t>
      </w:r>
    </w:p>
    <w:p w14:paraId="10EDB244" w14:textId="77777777" w:rsidR="001F4FF9" w:rsidRPr="006D1E90" w:rsidRDefault="001F4FF9" w:rsidP="006831F2">
      <w:pPr>
        <w:spacing w:line="240" w:lineRule="auto"/>
        <w:ind w:left="426"/>
        <w:rPr>
          <w:rFonts w:ascii="Arial" w:hAnsi="Arial" w:cs="Arial"/>
        </w:rPr>
      </w:pPr>
      <w:r w:rsidRPr="006D1E90">
        <w:rPr>
          <w:rFonts w:ascii="Arial" w:hAnsi="Arial" w:cs="Arial"/>
        </w:rPr>
        <w:t>Dodávky nově objednaných SIM karet budou na náklady dodavatele doručeny kurýrní službou maximálně do 2 pracovních dnů od objednání, na adresu určenou zadavatelem při objednávce, stejně jako vystavení a výměna vadných SIM karet a dodávky a aktivace náhradních SIM karet včetně jejich doručení zadavateli.</w:t>
      </w:r>
      <w:r w:rsidR="00701BAE" w:rsidRPr="006D1E90">
        <w:rPr>
          <w:rFonts w:ascii="Arial" w:hAnsi="Arial" w:cs="Arial"/>
        </w:rPr>
        <w:t xml:space="preserve"> Další variantou je, že zadavatel bude mít na skladě cca </w:t>
      </w:r>
      <w:r w:rsidR="007E12CD" w:rsidRPr="006D1E90">
        <w:rPr>
          <w:rFonts w:ascii="Arial" w:hAnsi="Arial" w:cs="Arial"/>
        </w:rPr>
        <w:t xml:space="preserve">10 SIM karet, které bude schopen aktivovat  nebo vyměnit za nefunkční – přenos čísla. </w:t>
      </w:r>
      <w:r w:rsidR="00701BAE" w:rsidRPr="006D1E90">
        <w:rPr>
          <w:rFonts w:ascii="Arial" w:hAnsi="Arial" w:cs="Arial"/>
        </w:rPr>
        <w:t xml:space="preserve"> </w:t>
      </w:r>
    </w:p>
    <w:p w14:paraId="09DC997F" w14:textId="77777777" w:rsidR="001F4FF9" w:rsidRPr="006D1E90" w:rsidRDefault="001F4FF9" w:rsidP="006831F2">
      <w:pPr>
        <w:spacing w:line="240" w:lineRule="auto"/>
        <w:ind w:left="426"/>
        <w:rPr>
          <w:rFonts w:ascii="Arial" w:hAnsi="Arial" w:cs="Arial"/>
        </w:rPr>
      </w:pPr>
      <w:r w:rsidRPr="006D1E90">
        <w:rPr>
          <w:rFonts w:ascii="Arial" w:hAnsi="Arial" w:cs="Arial"/>
        </w:rPr>
        <w:t>Zadavatel požaduje v případě, že SIM karta bude aktivována nebo odpojena v průběhu kalendářního měsíce, aby dodavatel účtoval pouze poměrnou částku měsíčního paušálu za tarif.</w:t>
      </w:r>
    </w:p>
    <w:p w14:paraId="6EF958DA" w14:textId="77777777" w:rsidR="00701BAE" w:rsidRPr="006D1E90" w:rsidRDefault="00701BAE" w:rsidP="006831F2">
      <w:pPr>
        <w:spacing w:line="240" w:lineRule="auto"/>
        <w:ind w:left="426"/>
        <w:rPr>
          <w:rFonts w:ascii="Arial" w:hAnsi="Arial" w:cs="Arial"/>
        </w:rPr>
      </w:pPr>
      <w:r w:rsidRPr="006D1E90">
        <w:rPr>
          <w:rFonts w:ascii="Arial" w:hAnsi="Arial" w:cs="Arial"/>
        </w:rPr>
        <w:t>Zadavatel požaduje v případě, že bude změněn tarif SIM karty v průběhu kalendářního měsíce, aby dodavatel účtoval pouze poměrnou částku měsíčního paušálu za tarif.</w:t>
      </w:r>
    </w:p>
    <w:p w14:paraId="7C8DB455" w14:textId="7CE0A00C" w:rsidR="001F4FF9" w:rsidRPr="006D1E90" w:rsidRDefault="001F4FF9" w:rsidP="00AB63F3">
      <w:pPr>
        <w:spacing w:line="240" w:lineRule="auto"/>
        <w:ind w:left="426"/>
        <w:rPr>
          <w:rFonts w:ascii="Arial" w:hAnsi="Arial" w:cs="Arial"/>
          <w:u w:val="single"/>
        </w:rPr>
      </w:pPr>
      <w:r w:rsidRPr="006D1E90">
        <w:rPr>
          <w:rFonts w:ascii="Arial" w:hAnsi="Arial" w:cs="Arial"/>
          <w:b/>
          <w:bCs/>
        </w:rPr>
        <w:t>Dodavatel v rámci své nabídky navrhne způsob komunikace s pracovníky zadavatele</w:t>
      </w:r>
      <w:r w:rsidRPr="006D1E90">
        <w:rPr>
          <w:rFonts w:ascii="Arial" w:hAnsi="Arial" w:cs="Arial"/>
        </w:rPr>
        <w:t xml:space="preserve">, odpovědnými za podporu služeb. Povinností dodavatele je poskytnout bezplatný internetový nebo obdobný elektronický přístup k podrobným výpisům z účtů zadavatele s tím, že každý výpis konkrétní měsíc bude umístěn nejméně po dobu 2 měsíců na serveru dodavatele, ke kterému musí mít pověřené osoby zadavatele zabezpečený přístup prostřednictvím veřejné sítě Internet. Dodavatel musí nabídnout také aplikaci umožňující vnitřní přeúčtování dle pravidel zadavatele, možnost tisku souhrnných či podrobných výpisů hovorů, možnost tvorby sestav na míru, možnost nastavení oprávnění dle fakturačních skupin apod. Dodavatel v rámci své nabídky uvede </w:t>
      </w:r>
      <w:r w:rsidRPr="006D1E90">
        <w:rPr>
          <w:rFonts w:ascii="Arial" w:hAnsi="Arial" w:cs="Arial"/>
          <w:b/>
          <w:bCs/>
        </w:rPr>
        <w:t>postupy v případě reklamace</w:t>
      </w:r>
      <w:r w:rsidRPr="006D1E90">
        <w:rPr>
          <w:rFonts w:ascii="Arial" w:hAnsi="Arial" w:cs="Arial"/>
        </w:rPr>
        <w:t xml:space="preserve">.  </w:t>
      </w:r>
    </w:p>
    <w:p w14:paraId="634C0BF3" w14:textId="77777777" w:rsidR="001F4FF9" w:rsidRPr="006D1E90" w:rsidRDefault="001F4FF9" w:rsidP="006831F2">
      <w:pPr>
        <w:widowControl/>
        <w:numPr>
          <w:ilvl w:val="2"/>
          <w:numId w:val="2"/>
        </w:numPr>
        <w:tabs>
          <w:tab w:val="clear" w:pos="1440"/>
          <w:tab w:val="num" w:pos="426"/>
        </w:tabs>
        <w:adjustRightInd/>
        <w:spacing w:line="240" w:lineRule="auto"/>
        <w:ind w:left="426" w:hanging="142"/>
        <w:jc w:val="left"/>
        <w:rPr>
          <w:rFonts w:ascii="Arial" w:hAnsi="Arial" w:cs="Arial"/>
          <w:u w:val="single"/>
        </w:rPr>
      </w:pPr>
      <w:r w:rsidRPr="006D1E90">
        <w:rPr>
          <w:rFonts w:ascii="Arial" w:hAnsi="Arial" w:cs="Arial"/>
          <w:u w:val="single"/>
        </w:rPr>
        <w:t xml:space="preserve">Převedení stávajících služeb v případě volby jiného, než stávajícího operátora </w:t>
      </w:r>
    </w:p>
    <w:p w14:paraId="7773673B" w14:textId="77777777" w:rsidR="001F4FF9" w:rsidRPr="006D1E90" w:rsidRDefault="001F4FF9" w:rsidP="006831F2">
      <w:pPr>
        <w:spacing w:line="240" w:lineRule="auto"/>
        <w:ind w:left="426"/>
        <w:rPr>
          <w:rFonts w:ascii="Arial" w:hAnsi="Arial" w:cs="Arial"/>
        </w:rPr>
      </w:pPr>
      <w:r w:rsidRPr="006D1E90">
        <w:rPr>
          <w:rFonts w:ascii="Arial" w:hAnsi="Arial" w:cs="Arial"/>
          <w:b/>
        </w:rPr>
        <w:t>Dodavatel v rámci své nabídky uvede podrobný popis způsobu změny stávajícího mobilního operátora, a to v souvislosti se zahájením plnění předmětu veřejné zakázky</w:t>
      </w:r>
      <w:r w:rsidRPr="006D1E90">
        <w:rPr>
          <w:rFonts w:ascii="Arial" w:hAnsi="Arial" w:cs="Arial"/>
        </w:rPr>
        <w:t xml:space="preserve">. Předpokládá se přenos stávajících účastnických čísel k novému operátorovi. Vlastní přenos čísla k jinému operátorovi se požaduje zdarma, v souladu se současnou obchodní praxí operátorů a platnou legislativou. Přenos telefonních čísel nesmí zásadním způsobem omezit provoz služeb na telefonních číslech zadavatele. </w:t>
      </w:r>
    </w:p>
    <w:p w14:paraId="214C293D" w14:textId="77777777" w:rsidR="001F4FF9" w:rsidRPr="006D1E90" w:rsidRDefault="001F4FF9" w:rsidP="006831F2">
      <w:pPr>
        <w:spacing w:line="240" w:lineRule="auto"/>
        <w:ind w:left="426"/>
        <w:rPr>
          <w:rFonts w:ascii="Arial" w:hAnsi="Arial" w:cs="Arial"/>
        </w:rPr>
      </w:pPr>
      <w:r w:rsidRPr="006D1E90">
        <w:rPr>
          <w:rFonts w:ascii="Arial" w:hAnsi="Arial" w:cs="Arial"/>
        </w:rPr>
        <w:t xml:space="preserve">Případná dočasná nefunkčnost přenášeného telefonního čísla nesmí být delší než 12 hodin. </w:t>
      </w:r>
      <w:r w:rsidRPr="006D1E90">
        <w:rPr>
          <w:rFonts w:ascii="Arial" w:hAnsi="Arial" w:cs="Arial"/>
        </w:rPr>
        <w:tab/>
      </w:r>
    </w:p>
    <w:p w14:paraId="25492FB0" w14:textId="77777777" w:rsidR="001F4FF9" w:rsidRPr="006D1E90" w:rsidRDefault="001F4FF9" w:rsidP="00CC2344">
      <w:pPr>
        <w:widowControl/>
        <w:numPr>
          <w:ilvl w:val="2"/>
          <w:numId w:val="2"/>
        </w:numPr>
        <w:tabs>
          <w:tab w:val="clear" w:pos="1440"/>
        </w:tabs>
        <w:adjustRightInd/>
        <w:spacing w:line="240" w:lineRule="auto"/>
        <w:ind w:left="426" w:hanging="142"/>
        <w:jc w:val="left"/>
        <w:rPr>
          <w:rFonts w:ascii="Arial" w:hAnsi="Arial" w:cs="Arial"/>
          <w:u w:val="single"/>
        </w:rPr>
      </w:pPr>
      <w:r w:rsidRPr="006D1E90">
        <w:rPr>
          <w:rFonts w:ascii="Arial" w:hAnsi="Arial" w:cs="Arial"/>
          <w:u w:val="single"/>
        </w:rPr>
        <w:t>Ostatní provozní potřeby zadavatele</w:t>
      </w:r>
    </w:p>
    <w:p w14:paraId="03B738ED" w14:textId="77777777" w:rsidR="001F4FF9" w:rsidRPr="006D1E90" w:rsidRDefault="001F4FF9" w:rsidP="006831F2">
      <w:pPr>
        <w:widowControl/>
        <w:numPr>
          <w:ilvl w:val="0"/>
          <w:numId w:val="4"/>
        </w:numPr>
        <w:adjustRightInd/>
        <w:spacing w:line="240" w:lineRule="auto"/>
        <w:ind w:left="357" w:firstLine="68"/>
        <w:rPr>
          <w:rFonts w:ascii="Arial" w:hAnsi="Arial" w:cs="Arial"/>
        </w:rPr>
      </w:pPr>
      <w:r w:rsidRPr="006D1E90">
        <w:rPr>
          <w:rFonts w:ascii="Arial" w:hAnsi="Arial" w:cs="Arial"/>
        </w:rPr>
        <w:t>výměna SIM zdarma stávajícímu účastníkovi v případě ztráty nebo potřeby novější verze SIM karty</w:t>
      </w:r>
    </w:p>
    <w:p w14:paraId="19042319" w14:textId="213239DF" w:rsidR="001F4FF9" w:rsidRPr="006D1E90" w:rsidRDefault="001F4FF9" w:rsidP="00566249">
      <w:pPr>
        <w:widowControl/>
        <w:numPr>
          <w:ilvl w:val="0"/>
          <w:numId w:val="5"/>
        </w:numPr>
        <w:adjustRightInd/>
        <w:spacing w:line="240" w:lineRule="auto"/>
        <w:ind w:left="357" w:firstLine="68"/>
        <w:rPr>
          <w:rFonts w:ascii="Arial" w:hAnsi="Arial" w:cs="Arial"/>
          <w:color w:val="FF0000"/>
        </w:rPr>
      </w:pPr>
      <w:r w:rsidRPr="006D1E90">
        <w:rPr>
          <w:rFonts w:ascii="Arial" w:hAnsi="Arial" w:cs="Arial"/>
        </w:rPr>
        <w:t>flexibilní změna SIM karet ve skupinách zdarma (přechod SIM mezi skupinami, příchod nové SIM nebo</w:t>
      </w:r>
      <w:r w:rsidR="00566249" w:rsidRPr="006D1E90">
        <w:rPr>
          <w:rFonts w:ascii="Arial" w:hAnsi="Arial" w:cs="Arial"/>
          <w:color w:val="FF0000"/>
        </w:rPr>
        <w:t xml:space="preserve"> </w:t>
      </w:r>
      <w:r w:rsidRPr="006D1E90">
        <w:rPr>
          <w:rFonts w:ascii="Arial" w:hAnsi="Arial" w:cs="Arial"/>
        </w:rPr>
        <w:t xml:space="preserve">odchod staré SIM mimo uživatele) - možnost snížení nebo zvýšení počtu SIM karet v jednotlivých skupinách dle aktuální provozní potřeby zadavatele zdarma. Dodavatel bude i pro tyto případy zadavatelům garantovat nabídnuté jednotkové ceny a neprodleně po oznámení zadavatelem o zřízení nové SIM karty, zahájí poskytování jednotlivých služeb na SIM kartu za podmínek sjednaných v rámci této veřejné zakázky. Dodavatel není oprávněn v takovém případě účtovat zadavateli jakékoli poplatky, sazby či náhrady.  </w:t>
      </w:r>
    </w:p>
    <w:p w14:paraId="4EC32DC1" w14:textId="77777777" w:rsidR="001F4FF9" w:rsidRPr="006D1E90" w:rsidRDefault="001F4FF9" w:rsidP="006831F2">
      <w:pPr>
        <w:spacing w:line="240" w:lineRule="auto"/>
        <w:ind w:left="425"/>
        <w:rPr>
          <w:rFonts w:ascii="Arial" w:hAnsi="Arial" w:cs="Arial"/>
          <w:color w:val="FF0000"/>
        </w:rPr>
      </w:pPr>
      <w:r w:rsidRPr="006D1E90">
        <w:rPr>
          <w:rFonts w:ascii="Arial" w:hAnsi="Arial" w:cs="Arial"/>
        </w:rPr>
        <w:t xml:space="preserve">Zadavatel požaduje bezplatné úkony:   </w:t>
      </w:r>
    </w:p>
    <w:p w14:paraId="30BF1D61" w14:textId="77777777" w:rsidR="001F4FF9" w:rsidRPr="006D1E90" w:rsidRDefault="001F4FF9" w:rsidP="006831F2">
      <w:pPr>
        <w:widowControl/>
        <w:numPr>
          <w:ilvl w:val="0"/>
          <w:numId w:val="5"/>
        </w:numPr>
        <w:adjustRightInd/>
        <w:spacing w:line="240" w:lineRule="auto"/>
        <w:ind w:firstLine="66"/>
        <w:rPr>
          <w:rFonts w:ascii="Arial" w:hAnsi="Arial" w:cs="Arial"/>
        </w:rPr>
      </w:pPr>
      <w:r w:rsidRPr="006D1E90">
        <w:rPr>
          <w:rFonts w:ascii="Arial" w:hAnsi="Arial" w:cs="Arial"/>
        </w:rPr>
        <w:t>změna fakturačních údajů (např. fakturační adresy, fakturační skupiny apod.)</w:t>
      </w:r>
    </w:p>
    <w:p w14:paraId="2ED6EB08" w14:textId="77777777" w:rsidR="001F4FF9" w:rsidRPr="006D1E90" w:rsidRDefault="001F4FF9" w:rsidP="006831F2">
      <w:pPr>
        <w:widowControl/>
        <w:numPr>
          <w:ilvl w:val="0"/>
          <w:numId w:val="5"/>
        </w:numPr>
        <w:adjustRightInd/>
        <w:spacing w:line="240" w:lineRule="auto"/>
        <w:ind w:firstLine="66"/>
        <w:rPr>
          <w:rFonts w:ascii="Arial" w:hAnsi="Arial" w:cs="Arial"/>
        </w:rPr>
      </w:pPr>
      <w:r w:rsidRPr="006D1E90">
        <w:rPr>
          <w:rFonts w:ascii="Arial" w:hAnsi="Arial" w:cs="Arial"/>
        </w:rPr>
        <w:t>blokace a reaktivace MMS, SMS, datových služeb, roamingu, mezinárodních hovorů</w:t>
      </w:r>
      <w:r w:rsidR="004D0B33" w:rsidRPr="006D1E90">
        <w:rPr>
          <w:rFonts w:ascii="Arial" w:hAnsi="Arial" w:cs="Arial"/>
        </w:rPr>
        <w:t xml:space="preserve"> a barevných linek</w:t>
      </w:r>
    </w:p>
    <w:p w14:paraId="06034EC0" w14:textId="77777777" w:rsidR="001F4FF9" w:rsidRPr="006D1E90" w:rsidRDefault="001F4FF9" w:rsidP="006831F2">
      <w:pPr>
        <w:widowControl/>
        <w:numPr>
          <w:ilvl w:val="0"/>
          <w:numId w:val="5"/>
        </w:numPr>
        <w:adjustRightInd/>
        <w:spacing w:line="240" w:lineRule="auto"/>
        <w:ind w:left="426" w:firstLine="15"/>
        <w:rPr>
          <w:rFonts w:ascii="Arial" w:hAnsi="Arial" w:cs="Arial"/>
        </w:rPr>
      </w:pPr>
      <w:r w:rsidRPr="006D1E90">
        <w:rPr>
          <w:rFonts w:ascii="Arial" w:hAnsi="Arial" w:cs="Arial"/>
        </w:rPr>
        <w:t xml:space="preserve">hromadná blokace a reaktivace MMS, SMS, datových služeb, roamingu, mezinárodních hovorů </w:t>
      </w:r>
      <w:r w:rsidR="004D0B33" w:rsidRPr="006D1E90">
        <w:rPr>
          <w:rFonts w:ascii="Arial" w:hAnsi="Arial" w:cs="Arial"/>
        </w:rPr>
        <w:t xml:space="preserve">a barevných linek </w:t>
      </w:r>
      <w:r w:rsidRPr="006D1E90">
        <w:rPr>
          <w:rFonts w:ascii="Arial" w:hAnsi="Arial" w:cs="Arial"/>
        </w:rPr>
        <w:t>na</w:t>
      </w:r>
      <w:r w:rsidR="004D0B33" w:rsidRPr="006D1E90">
        <w:rPr>
          <w:rFonts w:ascii="Arial" w:hAnsi="Arial" w:cs="Arial"/>
        </w:rPr>
        <w:t xml:space="preserve"> </w:t>
      </w:r>
      <w:r w:rsidRPr="006D1E90">
        <w:rPr>
          <w:rFonts w:ascii="Arial" w:hAnsi="Arial" w:cs="Arial"/>
        </w:rPr>
        <w:t>základě zaslaného seznamu telefonních čísel</w:t>
      </w:r>
    </w:p>
    <w:p w14:paraId="47F0E21C" w14:textId="77777777" w:rsidR="001F4FF9" w:rsidRPr="006D1E90" w:rsidRDefault="001F4FF9" w:rsidP="006831F2">
      <w:pPr>
        <w:widowControl/>
        <w:numPr>
          <w:ilvl w:val="0"/>
          <w:numId w:val="5"/>
        </w:numPr>
        <w:adjustRightInd/>
        <w:spacing w:line="240" w:lineRule="auto"/>
        <w:ind w:firstLine="66"/>
        <w:rPr>
          <w:rFonts w:ascii="Arial" w:hAnsi="Arial" w:cs="Arial"/>
        </w:rPr>
      </w:pPr>
      <w:r w:rsidRPr="006D1E90">
        <w:rPr>
          <w:rFonts w:ascii="Arial" w:hAnsi="Arial" w:cs="Arial"/>
        </w:rPr>
        <w:t xml:space="preserve">hromadná změna hovorových a datových tarifů na základě zaslaného seznamu telefonních čísel </w:t>
      </w:r>
    </w:p>
    <w:p w14:paraId="667B4FDC" w14:textId="74B7B9B0" w:rsidR="001F4FF9" w:rsidRPr="006D1E90" w:rsidRDefault="001F4FF9" w:rsidP="00566249">
      <w:pPr>
        <w:widowControl/>
        <w:numPr>
          <w:ilvl w:val="0"/>
          <w:numId w:val="5"/>
        </w:numPr>
        <w:adjustRightInd/>
        <w:spacing w:line="240" w:lineRule="auto"/>
        <w:ind w:firstLine="66"/>
        <w:rPr>
          <w:rFonts w:ascii="Arial" w:hAnsi="Arial" w:cs="Arial"/>
        </w:rPr>
      </w:pPr>
      <w:r w:rsidRPr="006D1E90">
        <w:rPr>
          <w:rFonts w:ascii="Arial" w:hAnsi="Arial" w:cs="Arial"/>
        </w:rPr>
        <w:t>strojově zpracovatelná výstupní sestava minimálně v rozsahu telefonní číslo, fakturační skupina,</w:t>
      </w:r>
      <w:r w:rsidR="00566249" w:rsidRPr="006D1E90">
        <w:rPr>
          <w:rFonts w:ascii="Arial" w:hAnsi="Arial" w:cs="Arial"/>
        </w:rPr>
        <w:t xml:space="preserve"> </w:t>
      </w:r>
      <w:r w:rsidRPr="006D1E90">
        <w:rPr>
          <w:rFonts w:ascii="Arial" w:hAnsi="Arial" w:cs="Arial"/>
        </w:rPr>
        <w:t xml:space="preserve">celková částka </w:t>
      </w:r>
    </w:p>
    <w:p w14:paraId="23B38AE8" w14:textId="77777777" w:rsidR="001F4FF9" w:rsidRPr="006D1E90" w:rsidRDefault="001F4FF9" w:rsidP="006831F2">
      <w:pPr>
        <w:pStyle w:val="titre4"/>
        <w:spacing w:after="0"/>
        <w:rPr>
          <w:rFonts w:ascii="Arial" w:hAnsi="Arial"/>
          <w:sz w:val="20"/>
          <w:szCs w:val="20"/>
        </w:rPr>
      </w:pPr>
    </w:p>
    <w:p w14:paraId="39E4B3E8" w14:textId="77777777" w:rsidR="001F4FF9" w:rsidRPr="006D1E90" w:rsidRDefault="001F4FF9" w:rsidP="006831F2">
      <w:pPr>
        <w:widowControl/>
        <w:numPr>
          <w:ilvl w:val="2"/>
          <w:numId w:val="2"/>
        </w:numPr>
        <w:tabs>
          <w:tab w:val="clear" w:pos="1440"/>
        </w:tabs>
        <w:adjustRightInd/>
        <w:spacing w:line="240" w:lineRule="auto"/>
        <w:ind w:left="426" w:hanging="426"/>
        <w:jc w:val="left"/>
        <w:rPr>
          <w:rFonts w:ascii="Arial" w:hAnsi="Arial" w:cs="Arial"/>
          <w:u w:val="single"/>
        </w:rPr>
      </w:pPr>
      <w:r w:rsidRPr="006D1E90">
        <w:rPr>
          <w:rFonts w:ascii="Arial" w:hAnsi="Arial" w:cs="Arial"/>
          <w:u w:val="single"/>
        </w:rPr>
        <w:t>Zaměstnanecký program</w:t>
      </w:r>
    </w:p>
    <w:p w14:paraId="15D6AC04" w14:textId="2D17A333" w:rsidR="00644114" w:rsidRPr="006D1E90" w:rsidRDefault="001F4FF9" w:rsidP="006831F2">
      <w:pPr>
        <w:pStyle w:val="Prosttext"/>
        <w:rPr>
          <w:rFonts w:ascii="Arial" w:hAnsi="Arial" w:cs="Arial"/>
          <w:sz w:val="20"/>
          <w:szCs w:val="20"/>
        </w:rPr>
      </w:pPr>
      <w:r w:rsidRPr="006D1E90">
        <w:rPr>
          <w:rFonts w:ascii="Arial" w:hAnsi="Arial" w:cs="Arial"/>
          <w:sz w:val="20"/>
          <w:szCs w:val="20"/>
        </w:rPr>
        <w:t xml:space="preserve">Zadavatel si vyhrazuje právo jednat o zaměstnaneckém programu pro zadavatele a vyjmenované zadavatele v rozsahu cca </w:t>
      </w:r>
      <w:r w:rsidR="009757B8" w:rsidRPr="006D1E90">
        <w:rPr>
          <w:rFonts w:ascii="Arial" w:hAnsi="Arial" w:cs="Arial"/>
          <w:sz w:val="20"/>
          <w:szCs w:val="20"/>
        </w:rPr>
        <w:t>3</w:t>
      </w:r>
      <w:r w:rsidRPr="006D1E90">
        <w:rPr>
          <w:rFonts w:ascii="Arial" w:hAnsi="Arial" w:cs="Arial"/>
          <w:sz w:val="20"/>
          <w:szCs w:val="20"/>
        </w:rPr>
        <w:t xml:space="preserve">000 sim karet. </w:t>
      </w:r>
      <w:r w:rsidR="00566249" w:rsidRPr="006D1E90">
        <w:rPr>
          <w:rFonts w:ascii="Arial" w:hAnsi="Arial" w:cs="Arial"/>
          <w:sz w:val="20"/>
          <w:szCs w:val="20"/>
        </w:rPr>
        <w:t>Dodavatel</w:t>
      </w:r>
      <w:r w:rsidR="00644114" w:rsidRPr="006D1E90">
        <w:rPr>
          <w:rFonts w:ascii="Arial" w:hAnsi="Arial" w:cs="Arial"/>
          <w:sz w:val="20"/>
          <w:szCs w:val="20"/>
        </w:rPr>
        <w:t xml:space="preserve"> může doplnit nabídku pro zaměstnance se zvýhodněnými tarify oproti standardním cenám tarifů </w:t>
      </w:r>
      <w:r w:rsidR="00710E9D" w:rsidRPr="006D1E90">
        <w:rPr>
          <w:rFonts w:ascii="Arial" w:hAnsi="Arial" w:cs="Arial"/>
          <w:sz w:val="20"/>
          <w:szCs w:val="20"/>
        </w:rPr>
        <w:t>dodavatele</w:t>
      </w:r>
      <w:r w:rsidR="00644114" w:rsidRPr="006D1E90">
        <w:rPr>
          <w:rFonts w:ascii="Arial" w:hAnsi="Arial" w:cs="Arial"/>
          <w:sz w:val="20"/>
          <w:szCs w:val="20"/>
        </w:rPr>
        <w:t>.</w:t>
      </w:r>
    </w:p>
    <w:p w14:paraId="6791DC09" w14:textId="77777777" w:rsidR="00644114" w:rsidRPr="006D1E90" w:rsidRDefault="00644114" w:rsidP="006831F2">
      <w:pPr>
        <w:pStyle w:val="Prosttext"/>
        <w:rPr>
          <w:rFonts w:ascii="Arial" w:hAnsi="Arial" w:cs="Arial"/>
          <w:sz w:val="20"/>
          <w:szCs w:val="20"/>
        </w:rPr>
      </w:pPr>
      <w:r w:rsidRPr="006D1E90">
        <w:rPr>
          <w:rFonts w:ascii="Arial" w:hAnsi="Arial" w:cs="Arial"/>
          <w:sz w:val="20"/>
          <w:szCs w:val="20"/>
        </w:rPr>
        <w:t>Smluvní vztah bude uzavřen přímo mezi zaměstnancem a účastníkem. Služby budou fakturovány přímo na zaměstnance a nedojde tak k administrativní zátěži zadavatele. Dále zadavatel požaduje všechny SIM v zaměstnaneckém programu zařadit do vnitřní podnikové sítě zadavatele s bezplatným voláním a bez odečítání volných jednotek.</w:t>
      </w:r>
    </w:p>
    <w:p w14:paraId="61B32327" w14:textId="7FE36E2C" w:rsidR="00644114" w:rsidRPr="006D1E90" w:rsidRDefault="00644114" w:rsidP="006831F2">
      <w:pPr>
        <w:pStyle w:val="Prosttext"/>
        <w:rPr>
          <w:rFonts w:ascii="Arial" w:hAnsi="Arial" w:cs="Arial"/>
          <w:sz w:val="20"/>
          <w:szCs w:val="20"/>
        </w:rPr>
      </w:pPr>
      <w:r w:rsidRPr="006D1E90">
        <w:rPr>
          <w:rFonts w:ascii="Arial" w:hAnsi="Arial" w:cs="Arial"/>
          <w:sz w:val="20"/>
          <w:szCs w:val="20"/>
        </w:rPr>
        <w:t xml:space="preserve">Dále zadavatel požaduje, aby </w:t>
      </w:r>
      <w:r w:rsidR="00C44DC1" w:rsidRPr="006D1E90">
        <w:rPr>
          <w:rFonts w:ascii="Arial" w:hAnsi="Arial" w:cs="Arial"/>
          <w:sz w:val="20"/>
          <w:szCs w:val="20"/>
        </w:rPr>
        <w:t>dodavatel</w:t>
      </w:r>
      <w:r w:rsidRPr="006D1E90">
        <w:rPr>
          <w:rFonts w:ascii="Arial" w:hAnsi="Arial" w:cs="Arial"/>
          <w:sz w:val="20"/>
          <w:szCs w:val="20"/>
        </w:rPr>
        <w:t xml:space="preserve"> v zaměstnaneckém programu poskytnul:</w:t>
      </w:r>
    </w:p>
    <w:p w14:paraId="30587FDD" w14:textId="77777777" w:rsidR="00644114" w:rsidRPr="006D1E90" w:rsidRDefault="00644114" w:rsidP="006831F2">
      <w:pPr>
        <w:pStyle w:val="Prosttext"/>
        <w:numPr>
          <w:ilvl w:val="0"/>
          <w:numId w:val="4"/>
        </w:numPr>
        <w:rPr>
          <w:rFonts w:ascii="Arial" w:hAnsi="Arial" w:cs="Arial"/>
          <w:sz w:val="20"/>
          <w:szCs w:val="20"/>
        </w:rPr>
      </w:pPr>
      <w:r w:rsidRPr="006D1E90">
        <w:rPr>
          <w:rFonts w:ascii="Arial" w:hAnsi="Arial" w:cs="Arial"/>
          <w:sz w:val="20"/>
          <w:szCs w:val="20"/>
        </w:rPr>
        <w:t>možnost administrace změn tarifů uživatelem – podniková prodejna, web</w:t>
      </w:r>
      <w:r w:rsidR="00D838EA" w:rsidRPr="006D1E90">
        <w:rPr>
          <w:rFonts w:ascii="Arial" w:hAnsi="Arial" w:cs="Arial"/>
          <w:sz w:val="20"/>
          <w:szCs w:val="20"/>
        </w:rPr>
        <w:t xml:space="preserve">, </w:t>
      </w:r>
      <w:r w:rsidRPr="006D1E90">
        <w:rPr>
          <w:rFonts w:ascii="Arial" w:hAnsi="Arial" w:cs="Arial"/>
          <w:sz w:val="20"/>
          <w:szCs w:val="20"/>
        </w:rPr>
        <w:t xml:space="preserve">telefonní linka </w:t>
      </w:r>
    </w:p>
    <w:p w14:paraId="4E2DFBF4" w14:textId="77777777" w:rsidR="00D838EA" w:rsidRPr="006D1E90" w:rsidRDefault="00644114" w:rsidP="006831F2">
      <w:pPr>
        <w:pStyle w:val="Prosttext"/>
        <w:numPr>
          <w:ilvl w:val="0"/>
          <w:numId w:val="4"/>
        </w:numPr>
        <w:rPr>
          <w:rFonts w:ascii="Arial" w:hAnsi="Arial" w:cs="Arial"/>
          <w:sz w:val="20"/>
          <w:szCs w:val="20"/>
        </w:rPr>
      </w:pPr>
      <w:r w:rsidRPr="006D1E90">
        <w:rPr>
          <w:rFonts w:ascii="Arial" w:hAnsi="Arial" w:cs="Arial"/>
          <w:sz w:val="20"/>
          <w:szCs w:val="20"/>
        </w:rPr>
        <w:t xml:space="preserve">přístup zadavatele do portálu pro schvalování/vyřazování účastníků do/ze zaměstnaneckého programu a náhled na přehled tel. čísel pod jednotlivými členy - zaměstnanci </w:t>
      </w:r>
    </w:p>
    <w:p w14:paraId="5527A218" w14:textId="77777777" w:rsidR="00D838EA" w:rsidRPr="006D1E90" w:rsidRDefault="00D838EA" w:rsidP="006831F2">
      <w:pPr>
        <w:pStyle w:val="Prosttext"/>
        <w:rPr>
          <w:rFonts w:ascii="Arial" w:hAnsi="Arial" w:cs="Arial"/>
          <w:sz w:val="20"/>
          <w:szCs w:val="20"/>
        </w:rPr>
      </w:pPr>
    </w:p>
    <w:p w14:paraId="6C82667B" w14:textId="77777777" w:rsidR="00644114" w:rsidRPr="006D1E90" w:rsidRDefault="00D838EA" w:rsidP="006831F2">
      <w:pPr>
        <w:pStyle w:val="Prosttext"/>
        <w:rPr>
          <w:rFonts w:ascii="Arial" w:hAnsi="Arial" w:cs="Arial"/>
          <w:sz w:val="20"/>
          <w:szCs w:val="20"/>
        </w:rPr>
      </w:pPr>
      <w:r w:rsidRPr="006D1E90">
        <w:rPr>
          <w:rFonts w:ascii="Arial" w:hAnsi="Arial" w:cs="Arial"/>
          <w:sz w:val="20"/>
          <w:szCs w:val="20"/>
        </w:rPr>
        <w:t>Zaměstnanecký</w:t>
      </w:r>
      <w:r w:rsidR="00644114" w:rsidRPr="006D1E90">
        <w:rPr>
          <w:rFonts w:ascii="Arial" w:hAnsi="Arial" w:cs="Arial"/>
          <w:sz w:val="20"/>
          <w:szCs w:val="20"/>
        </w:rPr>
        <w:t xml:space="preserve"> program nebude součástí hodnocení veřejné zakázky.</w:t>
      </w:r>
    </w:p>
    <w:p w14:paraId="61A26EDF" w14:textId="77777777" w:rsidR="001F4FF9" w:rsidRPr="006D1E90" w:rsidRDefault="001F4FF9" w:rsidP="006831F2">
      <w:pPr>
        <w:pStyle w:val="titre4"/>
        <w:spacing w:after="0"/>
        <w:rPr>
          <w:rFonts w:ascii="Arial" w:hAnsi="Arial"/>
          <w:sz w:val="20"/>
          <w:szCs w:val="20"/>
        </w:rPr>
      </w:pPr>
    </w:p>
    <w:p w14:paraId="2F845A52" w14:textId="77777777" w:rsidR="0074176C" w:rsidRPr="006D1E90" w:rsidRDefault="0074176C" w:rsidP="006831F2">
      <w:pPr>
        <w:widowControl/>
        <w:overflowPunct w:val="0"/>
        <w:autoSpaceDE w:val="0"/>
        <w:autoSpaceDN w:val="0"/>
        <w:spacing w:line="240" w:lineRule="auto"/>
        <w:jc w:val="left"/>
        <w:rPr>
          <w:rFonts w:ascii="Arial" w:hAnsi="Arial" w:cs="Arial"/>
        </w:rPr>
      </w:pPr>
    </w:p>
    <w:sectPr w:rsidR="0074176C" w:rsidRPr="006D1E90" w:rsidSect="0030297E">
      <w:footerReference w:type="default" r:id="rId7"/>
      <w:pgSz w:w="11906" w:h="16838"/>
      <w:pgMar w:top="1560" w:right="1134" w:bottom="1418" w:left="1134" w:header="709" w:footer="709" w:gutter="0"/>
      <w:cols w:space="708"/>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F1710A" w14:textId="77777777" w:rsidR="00693A6D" w:rsidRDefault="00693A6D" w:rsidP="006831F2">
      <w:pPr>
        <w:spacing w:line="240" w:lineRule="auto"/>
      </w:pPr>
      <w:r>
        <w:separator/>
      </w:r>
    </w:p>
  </w:endnote>
  <w:endnote w:type="continuationSeparator" w:id="0">
    <w:p w14:paraId="41E374A4" w14:textId="77777777" w:rsidR="00693A6D" w:rsidRDefault="00693A6D" w:rsidP="006831F2">
      <w:pPr>
        <w:spacing w:line="240" w:lineRule="auto"/>
      </w:pPr>
      <w:r>
        <w:continuationSeparator/>
      </w:r>
    </w:p>
  </w:endnote>
  <w:endnote w:type="continuationNotice" w:id="1">
    <w:p w14:paraId="6F1F300A" w14:textId="77777777" w:rsidR="0034193E" w:rsidRDefault="0034193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10920461"/>
      <w:docPartObj>
        <w:docPartGallery w:val="Page Numbers (Bottom of Page)"/>
        <w:docPartUnique/>
      </w:docPartObj>
    </w:sdtPr>
    <w:sdtEndPr/>
    <w:sdtContent>
      <w:sdt>
        <w:sdtPr>
          <w:id w:val="-1769616900"/>
          <w:docPartObj>
            <w:docPartGallery w:val="Page Numbers (Top of Page)"/>
            <w:docPartUnique/>
          </w:docPartObj>
        </w:sdtPr>
        <w:sdtEndPr/>
        <w:sdtContent>
          <w:p w14:paraId="0957EF57" w14:textId="3B9F7E89" w:rsidR="006831F2" w:rsidRDefault="006831F2">
            <w:pPr>
              <w:pStyle w:val="Zpat"/>
              <w:jc w:val="right"/>
            </w:pPr>
            <w:r w:rsidRPr="006D1E90">
              <w:rPr>
                <w:rFonts w:ascii="Arial" w:hAnsi="Arial" w:cs="Arial"/>
                <w:sz w:val="18"/>
                <w:szCs w:val="18"/>
              </w:rPr>
              <w:t xml:space="preserve">Stránka </w:t>
            </w:r>
            <w:r w:rsidRPr="006D1E90">
              <w:rPr>
                <w:rFonts w:ascii="Arial" w:hAnsi="Arial" w:cs="Arial"/>
                <w:b/>
                <w:bCs/>
                <w:sz w:val="18"/>
                <w:szCs w:val="18"/>
              </w:rPr>
              <w:fldChar w:fldCharType="begin"/>
            </w:r>
            <w:r w:rsidRPr="006D1E90">
              <w:rPr>
                <w:rFonts w:ascii="Arial" w:hAnsi="Arial" w:cs="Arial"/>
                <w:b/>
                <w:bCs/>
                <w:sz w:val="18"/>
                <w:szCs w:val="18"/>
              </w:rPr>
              <w:instrText>PAGE</w:instrText>
            </w:r>
            <w:r w:rsidRPr="006D1E90">
              <w:rPr>
                <w:rFonts w:ascii="Arial" w:hAnsi="Arial" w:cs="Arial"/>
                <w:b/>
                <w:bCs/>
                <w:sz w:val="18"/>
                <w:szCs w:val="18"/>
              </w:rPr>
              <w:fldChar w:fldCharType="separate"/>
            </w:r>
            <w:r w:rsidRPr="006D1E90">
              <w:rPr>
                <w:rFonts w:ascii="Arial" w:hAnsi="Arial" w:cs="Arial"/>
                <w:b/>
                <w:bCs/>
                <w:sz w:val="18"/>
                <w:szCs w:val="18"/>
              </w:rPr>
              <w:t>2</w:t>
            </w:r>
            <w:r w:rsidRPr="006D1E90">
              <w:rPr>
                <w:rFonts w:ascii="Arial" w:hAnsi="Arial" w:cs="Arial"/>
                <w:b/>
                <w:bCs/>
                <w:sz w:val="18"/>
                <w:szCs w:val="18"/>
              </w:rPr>
              <w:fldChar w:fldCharType="end"/>
            </w:r>
            <w:r w:rsidRPr="006D1E90">
              <w:rPr>
                <w:rFonts w:ascii="Arial" w:hAnsi="Arial" w:cs="Arial"/>
                <w:sz w:val="18"/>
                <w:szCs w:val="18"/>
              </w:rPr>
              <w:t xml:space="preserve"> z </w:t>
            </w:r>
            <w:r w:rsidRPr="006D1E90">
              <w:rPr>
                <w:rFonts w:ascii="Arial" w:hAnsi="Arial" w:cs="Arial"/>
                <w:b/>
                <w:bCs/>
                <w:sz w:val="18"/>
                <w:szCs w:val="18"/>
              </w:rPr>
              <w:fldChar w:fldCharType="begin"/>
            </w:r>
            <w:r w:rsidRPr="006D1E90">
              <w:rPr>
                <w:rFonts w:ascii="Arial" w:hAnsi="Arial" w:cs="Arial"/>
                <w:b/>
                <w:bCs/>
                <w:sz w:val="18"/>
                <w:szCs w:val="18"/>
              </w:rPr>
              <w:instrText>NUMPAGES</w:instrText>
            </w:r>
            <w:r w:rsidRPr="006D1E90">
              <w:rPr>
                <w:rFonts w:ascii="Arial" w:hAnsi="Arial" w:cs="Arial"/>
                <w:b/>
                <w:bCs/>
                <w:sz w:val="18"/>
                <w:szCs w:val="18"/>
              </w:rPr>
              <w:fldChar w:fldCharType="separate"/>
            </w:r>
            <w:r w:rsidRPr="006D1E90">
              <w:rPr>
                <w:rFonts w:ascii="Arial" w:hAnsi="Arial" w:cs="Arial"/>
                <w:b/>
                <w:bCs/>
                <w:sz w:val="18"/>
                <w:szCs w:val="18"/>
              </w:rPr>
              <w:t>2</w:t>
            </w:r>
            <w:r w:rsidRPr="006D1E90">
              <w:rPr>
                <w:rFonts w:ascii="Arial" w:hAnsi="Arial" w:cs="Arial"/>
                <w:b/>
                <w:bCs/>
                <w:sz w:val="18"/>
                <w:szCs w:val="18"/>
              </w:rPr>
              <w:fldChar w:fldCharType="end"/>
            </w:r>
          </w:p>
        </w:sdtContent>
      </w:sdt>
    </w:sdtContent>
  </w:sdt>
  <w:p w14:paraId="7DFC5AC8" w14:textId="77777777" w:rsidR="006831F2" w:rsidRDefault="006831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1B37CA" w14:textId="77777777" w:rsidR="00693A6D" w:rsidRDefault="00693A6D" w:rsidP="006831F2">
      <w:pPr>
        <w:spacing w:line="240" w:lineRule="auto"/>
      </w:pPr>
      <w:r>
        <w:separator/>
      </w:r>
    </w:p>
  </w:footnote>
  <w:footnote w:type="continuationSeparator" w:id="0">
    <w:p w14:paraId="7B350A9C" w14:textId="77777777" w:rsidR="00693A6D" w:rsidRDefault="00693A6D" w:rsidP="006831F2">
      <w:pPr>
        <w:spacing w:line="240" w:lineRule="auto"/>
      </w:pPr>
      <w:r>
        <w:continuationSeparator/>
      </w:r>
    </w:p>
  </w:footnote>
  <w:footnote w:type="continuationNotice" w:id="1">
    <w:p w14:paraId="16030F80" w14:textId="77777777" w:rsidR="0034193E" w:rsidRDefault="0034193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E6611"/>
    <w:multiLevelType w:val="hybridMultilevel"/>
    <w:tmpl w:val="CAB28AE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10C204BD"/>
    <w:multiLevelType w:val="hybridMultilevel"/>
    <w:tmpl w:val="64E2AFF6"/>
    <w:lvl w:ilvl="0" w:tplc="04FA31CA">
      <w:start w:val="1"/>
      <w:numFmt w:val="decimal"/>
      <w:lvlText w:val="%1."/>
      <w:lvlJc w:val="left"/>
      <w:pPr>
        <w:ind w:left="360" w:hanging="360"/>
      </w:pPr>
      <w:rPr>
        <w:rFonts w:asciiTheme="minorHAnsi" w:hAnsiTheme="minorHAnsi" w:hint="default"/>
        <w:b w:val="0"/>
        <w:bCs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128E09BD"/>
    <w:multiLevelType w:val="hybridMultilevel"/>
    <w:tmpl w:val="AB3C9FC8"/>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7926C79"/>
    <w:multiLevelType w:val="hybridMultilevel"/>
    <w:tmpl w:val="685865E4"/>
    <w:lvl w:ilvl="0" w:tplc="9CDAC2EC">
      <w:numFmt w:val="bullet"/>
      <w:lvlText w:val="•"/>
      <w:lvlJc w:val="left"/>
      <w:pPr>
        <w:ind w:left="1425" w:hanging="705"/>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1D101692"/>
    <w:multiLevelType w:val="hybridMultilevel"/>
    <w:tmpl w:val="1DE43E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B111D6"/>
    <w:multiLevelType w:val="multilevel"/>
    <w:tmpl w:val="1B9A4C4A"/>
    <w:lvl w:ilvl="0">
      <w:start w:val="1"/>
      <w:numFmt w:val="decimal"/>
      <w:lvlText w:val="%1."/>
      <w:lvlJc w:val="left"/>
      <w:pPr>
        <w:tabs>
          <w:tab w:val="num" w:pos="360"/>
        </w:tabs>
        <w:ind w:left="360" w:hanging="360"/>
      </w:pPr>
      <w:rPr>
        <w:rFonts w:ascii="Calibri" w:eastAsia="Times New Roman" w:hAnsi="Calibri" w:cs="Calibri"/>
        <w:b/>
        <w:i w:val="0"/>
        <w:sz w:val="22"/>
        <w:szCs w:val="22"/>
      </w:rPr>
    </w:lvl>
    <w:lvl w:ilvl="1">
      <w:start w:val="1"/>
      <w:numFmt w:val="decimal"/>
      <w:lvlText w:val="%1.%2."/>
      <w:lvlJc w:val="left"/>
      <w:pPr>
        <w:tabs>
          <w:tab w:val="num" w:pos="792"/>
        </w:tabs>
        <w:ind w:left="794" w:hanging="794"/>
      </w:pPr>
      <w:rPr>
        <w:rFonts w:ascii="Calibri" w:hAnsi="Calibri" w:hint="default"/>
        <w:b w:val="0"/>
        <w:i w:val="0"/>
        <w:strike w:val="0"/>
        <w:color w:val="00000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2CBE3F04"/>
    <w:multiLevelType w:val="hybridMultilevel"/>
    <w:tmpl w:val="D14CD866"/>
    <w:lvl w:ilvl="0" w:tplc="60DE7F66">
      <w:numFmt w:val="bullet"/>
      <w:lvlText w:val=""/>
      <w:lvlJc w:val="left"/>
      <w:pPr>
        <w:ind w:left="1440" w:hanging="360"/>
      </w:pPr>
      <w:rPr>
        <w:rFonts w:ascii="Symbol" w:eastAsia="Calibri"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33127546"/>
    <w:multiLevelType w:val="hybridMultilevel"/>
    <w:tmpl w:val="6EEE39F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4A1B2185"/>
    <w:multiLevelType w:val="hybridMultilevel"/>
    <w:tmpl w:val="324AC8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5F72CD7"/>
    <w:multiLevelType w:val="hybridMultilevel"/>
    <w:tmpl w:val="C1EAAD7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64044ADD"/>
    <w:multiLevelType w:val="hybridMultilevel"/>
    <w:tmpl w:val="02A82D94"/>
    <w:lvl w:ilvl="0" w:tplc="F33874BC">
      <w:start w:val="1"/>
      <w:numFmt w:val="bullet"/>
      <w:lvlText w:val=""/>
      <w:lvlJc w:val="left"/>
      <w:pPr>
        <w:ind w:left="343" w:hanging="360"/>
      </w:pPr>
      <w:rPr>
        <w:rFonts w:ascii="Symbol" w:hAnsi="Symbol" w:hint="default"/>
        <w:color w:val="auto"/>
      </w:rPr>
    </w:lvl>
    <w:lvl w:ilvl="1" w:tplc="04050003">
      <w:start w:val="1"/>
      <w:numFmt w:val="bullet"/>
      <w:lvlText w:val="o"/>
      <w:lvlJc w:val="left"/>
      <w:pPr>
        <w:ind w:left="1063" w:hanging="360"/>
      </w:pPr>
      <w:rPr>
        <w:rFonts w:ascii="Courier New" w:hAnsi="Courier New" w:cs="Courier New" w:hint="default"/>
      </w:rPr>
    </w:lvl>
    <w:lvl w:ilvl="2" w:tplc="04050005" w:tentative="1">
      <w:start w:val="1"/>
      <w:numFmt w:val="bullet"/>
      <w:lvlText w:val=""/>
      <w:lvlJc w:val="left"/>
      <w:pPr>
        <w:ind w:left="1783" w:hanging="360"/>
      </w:pPr>
      <w:rPr>
        <w:rFonts w:ascii="Wingdings" w:hAnsi="Wingdings" w:hint="default"/>
      </w:rPr>
    </w:lvl>
    <w:lvl w:ilvl="3" w:tplc="04050001" w:tentative="1">
      <w:start w:val="1"/>
      <w:numFmt w:val="bullet"/>
      <w:lvlText w:val=""/>
      <w:lvlJc w:val="left"/>
      <w:pPr>
        <w:ind w:left="2503" w:hanging="360"/>
      </w:pPr>
      <w:rPr>
        <w:rFonts w:ascii="Symbol" w:hAnsi="Symbol" w:hint="default"/>
      </w:rPr>
    </w:lvl>
    <w:lvl w:ilvl="4" w:tplc="04050003" w:tentative="1">
      <w:start w:val="1"/>
      <w:numFmt w:val="bullet"/>
      <w:lvlText w:val="o"/>
      <w:lvlJc w:val="left"/>
      <w:pPr>
        <w:ind w:left="3223" w:hanging="360"/>
      </w:pPr>
      <w:rPr>
        <w:rFonts w:ascii="Courier New" w:hAnsi="Courier New" w:cs="Courier New" w:hint="default"/>
      </w:rPr>
    </w:lvl>
    <w:lvl w:ilvl="5" w:tplc="04050005" w:tentative="1">
      <w:start w:val="1"/>
      <w:numFmt w:val="bullet"/>
      <w:lvlText w:val=""/>
      <w:lvlJc w:val="left"/>
      <w:pPr>
        <w:ind w:left="3943" w:hanging="360"/>
      </w:pPr>
      <w:rPr>
        <w:rFonts w:ascii="Wingdings" w:hAnsi="Wingdings" w:hint="default"/>
      </w:rPr>
    </w:lvl>
    <w:lvl w:ilvl="6" w:tplc="04050001" w:tentative="1">
      <w:start w:val="1"/>
      <w:numFmt w:val="bullet"/>
      <w:lvlText w:val=""/>
      <w:lvlJc w:val="left"/>
      <w:pPr>
        <w:ind w:left="4663" w:hanging="360"/>
      </w:pPr>
      <w:rPr>
        <w:rFonts w:ascii="Symbol" w:hAnsi="Symbol" w:hint="default"/>
      </w:rPr>
    </w:lvl>
    <w:lvl w:ilvl="7" w:tplc="04050003" w:tentative="1">
      <w:start w:val="1"/>
      <w:numFmt w:val="bullet"/>
      <w:lvlText w:val="o"/>
      <w:lvlJc w:val="left"/>
      <w:pPr>
        <w:ind w:left="5383" w:hanging="360"/>
      </w:pPr>
      <w:rPr>
        <w:rFonts w:ascii="Courier New" w:hAnsi="Courier New" w:cs="Courier New" w:hint="default"/>
      </w:rPr>
    </w:lvl>
    <w:lvl w:ilvl="8" w:tplc="04050005" w:tentative="1">
      <w:start w:val="1"/>
      <w:numFmt w:val="bullet"/>
      <w:lvlText w:val=""/>
      <w:lvlJc w:val="left"/>
      <w:pPr>
        <w:ind w:left="6103" w:hanging="360"/>
      </w:pPr>
      <w:rPr>
        <w:rFonts w:ascii="Wingdings" w:hAnsi="Wingdings" w:hint="default"/>
      </w:rPr>
    </w:lvl>
  </w:abstractNum>
  <w:abstractNum w:abstractNumId="11" w15:restartNumberingAfterBreak="0">
    <w:nsid w:val="6D3E3345"/>
    <w:multiLevelType w:val="hybridMultilevel"/>
    <w:tmpl w:val="15B071A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15:restartNumberingAfterBreak="0">
    <w:nsid w:val="7AB3006A"/>
    <w:multiLevelType w:val="hybridMultilevel"/>
    <w:tmpl w:val="6EDA1B42"/>
    <w:lvl w:ilvl="0" w:tplc="9CDAC2EC">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C330E75"/>
    <w:multiLevelType w:val="multilevel"/>
    <w:tmpl w:val="BB1478FC"/>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41573748">
    <w:abstractNumId w:val="13"/>
  </w:num>
  <w:num w:numId="2" w16cid:durableId="137958014">
    <w:abstractNumId w:val="5"/>
  </w:num>
  <w:num w:numId="3" w16cid:durableId="909772571">
    <w:abstractNumId w:val="6"/>
  </w:num>
  <w:num w:numId="4" w16cid:durableId="438834570">
    <w:abstractNumId w:val="7"/>
  </w:num>
  <w:num w:numId="5" w16cid:durableId="737048947">
    <w:abstractNumId w:val="10"/>
  </w:num>
  <w:num w:numId="6" w16cid:durableId="2026783471">
    <w:abstractNumId w:val="2"/>
  </w:num>
  <w:num w:numId="7" w16cid:durableId="1047029353">
    <w:abstractNumId w:val="1"/>
  </w:num>
  <w:num w:numId="8" w16cid:durableId="451362805">
    <w:abstractNumId w:val="8"/>
  </w:num>
  <w:num w:numId="9" w16cid:durableId="788206658">
    <w:abstractNumId w:val="12"/>
  </w:num>
  <w:num w:numId="10" w16cid:durableId="860820327">
    <w:abstractNumId w:val="3"/>
  </w:num>
  <w:num w:numId="11" w16cid:durableId="1772578948">
    <w:abstractNumId w:val="9"/>
  </w:num>
  <w:num w:numId="12" w16cid:durableId="864944928">
    <w:abstractNumId w:val="4"/>
  </w:num>
  <w:num w:numId="13" w16cid:durableId="1390692008">
    <w:abstractNumId w:val="11"/>
  </w:num>
  <w:num w:numId="14" w16cid:durableId="14138768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osef Křeháček">
    <w15:presenceInfo w15:providerId="AD" w15:userId="S::krehacek@kmadmin.cz::4cecb696-798f-4d64-aa40-02f982b2038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drawingGridHorizontalSpacing w:val="100"/>
  <w:drawingGridVerticalSpacing w:val="136"/>
  <w:displayHorizontalDrawingGridEvery w:val="2"/>
  <w:displayVerticalDrawingGridEvery w:val="2"/>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76C"/>
    <w:rsid w:val="00002885"/>
    <w:rsid w:val="00011EDA"/>
    <w:rsid w:val="0002227A"/>
    <w:rsid w:val="000368EE"/>
    <w:rsid w:val="00066FDE"/>
    <w:rsid w:val="00067A51"/>
    <w:rsid w:val="00082873"/>
    <w:rsid w:val="000E46E7"/>
    <w:rsid w:val="00114748"/>
    <w:rsid w:val="001318E7"/>
    <w:rsid w:val="00132B9F"/>
    <w:rsid w:val="0014788B"/>
    <w:rsid w:val="00160141"/>
    <w:rsid w:val="00165311"/>
    <w:rsid w:val="001A4E02"/>
    <w:rsid w:val="001C3925"/>
    <w:rsid w:val="001E0297"/>
    <w:rsid w:val="001F4FF9"/>
    <w:rsid w:val="00230EAC"/>
    <w:rsid w:val="00265F37"/>
    <w:rsid w:val="002A3EC2"/>
    <w:rsid w:val="002C06F4"/>
    <w:rsid w:val="002C15C7"/>
    <w:rsid w:val="002C4F40"/>
    <w:rsid w:val="002E7201"/>
    <w:rsid w:val="0030297E"/>
    <w:rsid w:val="0034193E"/>
    <w:rsid w:val="003469E0"/>
    <w:rsid w:val="0035028E"/>
    <w:rsid w:val="00353159"/>
    <w:rsid w:val="003A0A2B"/>
    <w:rsid w:val="003A4500"/>
    <w:rsid w:val="003A4FDA"/>
    <w:rsid w:val="003B4F74"/>
    <w:rsid w:val="003B7A3A"/>
    <w:rsid w:val="003E5BC2"/>
    <w:rsid w:val="00412120"/>
    <w:rsid w:val="004202D9"/>
    <w:rsid w:val="0042447F"/>
    <w:rsid w:val="0044349D"/>
    <w:rsid w:val="00450733"/>
    <w:rsid w:val="00471907"/>
    <w:rsid w:val="004929C1"/>
    <w:rsid w:val="004A6844"/>
    <w:rsid w:val="004B5095"/>
    <w:rsid w:val="004D0B33"/>
    <w:rsid w:val="004D7F63"/>
    <w:rsid w:val="00543FCF"/>
    <w:rsid w:val="0056202D"/>
    <w:rsid w:val="005633B4"/>
    <w:rsid w:val="00566249"/>
    <w:rsid w:val="005A4895"/>
    <w:rsid w:val="005C7E52"/>
    <w:rsid w:val="005D1BA3"/>
    <w:rsid w:val="005E1908"/>
    <w:rsid w:val="005F4B16"/>
    <w:rsid w:val="0064250D"/>
    <w:rsid w:val="00644114"/>
    <w:rsid w:val="006453D5"/>
    <w:rsid w:val="00674ECC"/>
    <w:rsid w:val="006831F2"/>
    <w:rsid w:val="006852FE"/>
    <w:rsid w:val="00693A6D"/>
    <w:rsid w:val="006A1D47"/>
    <w:rsid w:val="006C0886"/>
    <w:rsid w:val="006C459D"/>
    <w:rsid w:val="006D1E90"/>
    <w:rsid w:val="00701BAE"/>
    <w:rsid w:val="00710E9D"/>
    <w:rsid w:val="00724E67"/>
    <w:rsid w:val="00731CAC"/>
    <w:rsid w:val="0074176C"/>
    <w:rsid w:val="007912E2"/>
    <w:rsid w:val="007E12CD"/>
    <w:rsid w:val="007E3D91"/>
    <w:rsid w:val="007F1024"/>
    <w:rsid w:val="008032C3"/>
    <w:rsid w:val="0081524D"/>
    <w:rsid w:val="00830F46"/>
    <w:rsid w:val="00832A2A"/>
    <w:rsid w:val="00840D29"/>
    <w:rsid w:val="0088088C"/>
    <w:rsid w:val="00893BB5"/>
    <w:rsid w:val="008A4F24"/>
    <w:rsid w:val="008C00A7"/>
    <w:rsid w:val="008E728C"/>
    <w:rsid w:val="00917F21"/>
    <w:rsid w:val="009577A9"/>
    <w:rsid w:val="009711C4"/>
    <w:rsid w:val="009757B8"/>
    <w:rsid w:val="009A7F9C"/>
    <w:rsid w:val="009E0ADB"/>
    <w:rsid w:val="009E181D"/>
    <w:rsid w:val="00A233FE"/>
    <w:rsid w:val="00A3210B"/>
    <w:rsid w:val="00A3478C"/>
    <w:rsid w:val="00A4730F"/>
    <w:rsid w:val="00A71B39"/>
    <w:rsid w:val="00A774A8"/>
    <w:rsid w:val="00AA3674"/>
    <w:rsid w:val="00AB63F3"/>
    <w:rsid w:val="00AC797A"/>
    <w:rsid w:val="00AD118F"/>
    <w:rsid w:val="00B022CD"/>
    <w:rsid w:val="00B33639"/>
    <w:rsid w:val="00B465B6"/>
    <w:rsid w:val="00B827BA"/>
    <w:rsid w:val="00B93757"/>
    <w:rsid w:val="00BB09AA"/>
    <w:rsid w:val="00BD420B"/>
    <w:rsid w:val="00C44DC1"/>
    <w:rsid w:val="00C6524C"/>
    <w:rsid w:val="00C66293"/>
    <w:rsid w:val="00C95EFC"/>
    <w:rsid w:val="00CC2344"/>
    <w:rsid w:val="00CE7FAE"/>
    <w:rsid w:val="00D16F3A"/>
    <w:rsid w:val="00D74E3F"/>
    <w:rsid w:val="00D838EA"/>
    <w:rsid w:val="00DE7D2F"/>
    <w:rsid w:val="00DF1330"/>
    <w:rsid w:val="00DF2E1B"/>
    <w:rsid w:val="00DF3806"/>
    <w:rsid w:val="00E0708F"/>
    <w:rsid w:val="00E11586"/>
    <w:rsid w:val="00E22D55"/>
    <w:rsid w:val="00E262EA"/>
    <w:rsid w:val="00E420E3"/>
    <w:rsid w:val="00E66A69"/>
    <w:rsid w:val="00EC5AD9"/>
    <w:rsid w:val="00F078C7"/>
    <w:rsid w:val="00F24009"/>
    <w:rsid w:val="00F43357"/>
    <w:rsid w:val="00F86CEB"/>
    <w:rsid w:val="00F92183"/>
    <w:rsid w:val="00FC11E3"/>
    <w:rsid w:val="00FD7B19"/>
    <w:rsid w:val="00FF16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B554C"/>
  <w15:chartTrackingRefBased/>
  <w15:docId w15:val="{477DAEB1-B66C-46A7-AB61-938E9689E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4176C"/>
    <w:pPr>
      <w:widowControl w:val="0"/>
      <w:adjustRightInd w:val="0"/>
      <w:spacing w:after="0" w:line="360" w:lineRule="atLeast"/>
      <w:jc w:val="both"/>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
    <w:qFormat/>
    <w:rsid w:val="001F4FF9"/>
    <w:pPr>
      <w:keepNext/>
      <w:widowControl/>
      <w:adjustRightInd/>
      <w:spacing w:before="240" w:after="60" w:line="240" w:lineRule="auto"/>
      <w:jc w:val="left"/>
      <w:outlineLvl w:val="0"/>
    </w:pPr>
    <w:rPr>
      <w:rFonts w:asciiTheme="majorHAnsi" w:eastAsiaTheme="majorEastAsia" w:hAnsiTheme="majorHAnsi" w:cstheme="majorBidi"/>
      <w:b/>
      <w:bCs/>
      <w:kern w:val="32"/>
      <w:sz w:val="32"/>
      <w:szCs w:val="32"/>
    </w:rPr>
  </w:style>
  <w:style w:type="paragraph" w:styleId="Nadpis4">
    <w:name w:val="heading 4"/>
    <w:basedOn w:val="Normln"/>
    <w:next w:val="Normln"/>
    <w:link w:val="Nadpis4Char"/>
    <w:uiPriority w:val="9"/>
    <w:semiHidden/>
    <w:unhideWhenUsed/>
    <w:qFormat/>
    <w:rsid w:val="001F4FF9"/>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1">
    <w:name w:val="Heading #1|1_"/>
    <w:basedOn w:val="Standardnpsmoodstavce"/>
    <w:link w:val="Heading110"/>
    <w:rsid w:val="0074176C"/>
    <w:rPr>
      <w:rFonts w:ascii="Arial" w:eastAsia="Arial" w:hAnsi="Arial" w:cs="Arial"/>
      <w:b/>
      <w:bCs/>
      <w:sz w:val="20"/>
      <w:szCs w:val="20"/>
    </w:rPr>
  </w:style>
  <w:style w:type="character" w:customStyle="1" w:styleId="Bodytext1">
    <w:name w:val="Body text|1_"/>
    <w:basedOn w:val="Standardnpsmoodstavce"/>
    <w:link w:val="Bodytext10"/>
    <w:rsid w:val="0074176C"/>
    <w:rPr>
      <w:rFonts w:ascii="Arial" w:eastAsia="Arial" w:hAnsi="Arial" w:cs="Arial"/>
      <w:sz w:val="20"/>
      <w:szCs w:val="20"/>
    </w:rPr>
  </w:style>
  <w:style w:type="character" w:customStyle="1" w:styleId="Tablecaption1">
    <w:name w:val="Table caption|1_"/>
    <w:basedOn w:val="Standardnpsmoodstavce"/>
    <w:link w:val="Tablecaption10"/>
    <w:rsid w:val="0074176C"/>
    <w:rPr>
      <w:rFonts w:ascii="Arial" w:eastAsia="Arial" w:hAnsi="Arial" w:cs="Arial"/>
      <w:sz w:val="20"/>
      <w:szCs w:val="20"/>
    </w:rPr>
  </w:style>
  <w:style w:type="character" w:customStyle="1" w:styleId="Other1">
    <w:name w:val="Other|1_"/>
    <w:basedOn w:val="Standardnpsmoodstavce"/>
    <w:link w:val="Other10"/>
    <w:rsid w:val="0074176C"/>
    <w:rPr>
      <w:rFonts w:ascii="Arial" w:eastAsia="Arial" w:hAnsi="Arial" w:cs="Arial"/>
      <w:sz w:val="20"/>
      <w:szCs w:val="20"/>
    </w:rPr>
  </w:style>
  <w:style w:type="character" w:customStyle="1" w:styleId="Bodytext2">
    <w:name w:val="Body text|2_"/>
    <w:basedOn w:val="Standardnpsmoodstavce"/>
    <w:link w:val="Bodytext20"/>
    <w:rsid w:val="0074176C"/>
    <w:rPr>
      <w:rFonts w:ascii="Arial" w:eastAsia="Arial" w:hAnsi="Arial" w:cs="Arial"/>
      <w:b/>
      <w:bCs/>
      <w:i/>
      <w:iCs/>
      <w:sz w:val="15"/>
      <w:szCs w:val="15"/>
    </w:rPr>
  </w:style>
  <w:style w:type="paragraph" w:customStyle="1" w:styleId="Heading110">
    <w:name w:val="Heading #1|1"/>
    <w:basedOn w:val="Normln"/>
    <w:link w:val="Heading11"/>
    <w:rsid w:val="0074176C"/>
    <w:pPr>
      <w:adjustRightInd/>
      <w:spacing w:line="264" w:lineRule="auto"/>
      <w:jc w:val="left"/>
      <w:outlineLvl w:val="0"/>
    </w:pPr>
    <w:rPr>
      <w:rFonts w:ascii="Arial" w:eastAsia="Arial" w:hAnsi="Arial" w:cs="Arial"/>
      <w:b/>
      <w:bCs/>
      <w:lang w:eastAsia="en-US"/>
    </w:rPr>
  </w:style>
  <w:style w:type="paragraph" w:customStyle="1" w:styleId="Bodytext10">
    <w:name w:val="Body text|1"/>
    <w:basedOn w:val="Normln"/>
    <w:link w:val="Bodytext1"/>
    <w:rsid w:val="0074176C"/>
    <w:pPr>
      <w:adjustRightInd/>
      <w:spacing w:after="260" w:line="266" w:lineRule="auto"/>
      <w:jc w:val="left"/>
    </w:pPr>
    <w:rPr>
      <w:rFonts w:ascii="Arial" w:eastAsia="Arial" w:hAnsi="Arial" w:cs="Arial"/>
      <w:lang w:eastAsia="en-US"/>
    </w:rPr>
  </w:style>
  <w:style w:type="paragraph" w:customStyle="1" w:styleId="Tablecaption10">
    <w:name w:val="Table caption|1"/>
    <w:basedOn w:val="Normln"/>
    <w:link w:val="Tablecaption1"/>
    <w:rsid w:val="0074176C"/>
    <w:pPr>
      <w:adjustRightInd/>
      <w:spacing w:line="240" w:lineRule="auto"/>
      <w:jc w:val="left"/>
    </w:pPr>
    <w:rPr>
      <w:rFonts w:ascii="Arial" w:eastAsia="Arial" w:hAnsi="Arial" w:cs="Arial"/>
      <w:lang w:eastAsia="en-US"/>
    </w:rPr>
  </w:style>
  <w:style w:type="paragraph" w:customStyle="1" w:styleId="Other10">
    <w:name w:val="Other|1"/>
    <w:basedOn w:val="Normln"/>
    <w:link w:val="Other1"/>
    <w:rsid w:val="0074176C"/>
    <w:pPr>
      <w:adjustRightInd/>
      <w:spacing w:after="260" w:line="266" w:lineRule="auto"/>
      <w:jc w:val="left"/>
    </w:pPr>
    <w:rPr>
      <w:rFonts w:ascii="Arial" w:eastAsia="Arial" w:hAnsi="Arial" w:cs="Arial"/>
      <w:lang w:eastAsia="en-US"/>
    </w:rPr>
  </w:style>
  <w:style w:type="paragraph" w:customStyle="1" w:styleId="Bodytext20">
    <w:name w:val="Body text|2"/>
    <w:basedOn w:val="Normln"/>
    <w:link w:val="Bodytext2"/>
    <w:rsid w:val="0074176C"/>
    <w:pPr>
      <w:adjustRightInd/>
      <w:spacing w:after="120" w:line="266" w:lineRule="auto"/>
      <w:ind w:left="1910" w:firstLine="40"/>
      <w:jc w:val="left"/>
    </w:pPr>
    <w:rPr>
      <w:rFonts w:ascii="Arial" w:eastAsia="Arial" w:hAnsi="Arial" w:cs="Arial"/>
      <w:b/>
      <w:bCs/>
      <w:i/>
      <w:iCs/>
      <w:sz w:val="15"/>
      <w:szCs w:val="15"/>
      <w:lang w:eastAsia="en-US"/>
    </w:rPr>
  </w:style>
  <w:style w:type="character" w:customStyle="1" w:styleId="Nadpis1Char">
    <w:name w:val="Nadpis 1 Char"/>
    <w:basedOn w:val="Standardnpsmoodstavce"/>
    <w:link w:val="Nadpis1"/>
    <w:uiPriority w:val="9"/>
    <w:rsid w:val="001F4FF9"/>
    <w:rPr>
      <w:rFonts w:asciiTheme="majorHAnsi" w:eastAsiaTheme="majorEastAsia" w:hAnsiTheme="majorHAnsi" w:cstheme="majorBidi"/>
      <w:b/>
      <w:bCs/>
      <w:kern w:val="32"/>
      <w:sz w:val="32"/>
      <w:szCs w:val="32"/>
      <w:lang w:eastAsia="cs-CZ"/>
    </w:rPr>
  </w:style>
  <w:style w:type="paragraph" w:customStyle="1" w:styleId="titre4">
    <w:name w:val="titre4"/>
    <w:basedOn w:val="Normln"/>
    <w:autoRedefine/>
    <w:rsid w:val="0044349D"/>
    <w:pPr>
      <w:adjustRightInd/>
      <w:spacing w:after="120" w:line="240" w:lineRule="auto"/>
      <w:outlineLvl w:val="0"/>
    </w:pPr>
    <w:rPr>
      <w:rFonts w:ascii="Calibri" w:hAnsi="Calibri" w:cs="Arial"/>
      <w:snapToGrid w:val="0"/>
      <w:sz w:val="22"/>
      <w:szCs w:val="22"/>
      <w:lang w:eastAsia="en-US"/>
    </w:rPr>
  </w:style>
  <w:style w:type="paragraph" w:customStyle="1" w:styleId="Aodsazen">
    <w:name w:val="A_odsazení"/>
    <w:basedOn w:val="Normln"/>
    <w:rsid w:val="001F4FF9"/>
    <w:pPr>
      <w:widowControl/>
      <w:tabs>
        <w:tab w:val="num" w:pos="1140"/>
        <w:tab w:val="right" w:leader="dot" w:pos="7371"/>
      </w:tabs>
      <w:autoSpaceDE w:val="0"/>
      <w:autoSpaceDN w:val="0"/>
      <w:spacing w:before="120" w:line="240" w:lineRule="auto"/>
      <w:ind w:left="1140" w:hanging="360"/>
    </w:pPr>
    <w:rPr>
      <w:sz w:val="24"/>
      <w:szCs w:val="24"/>
    </w:rPr>
  </w:style>
  <w:style w:type="paragraph" w:customStyle="1" w:styleId="AANadpis4">
    <w:name w:val="AA_Nadpis4"/>
    <w:basedOn w:val="Nadpis4"/>
    <w:next w:val="Normln"/>
    <w:link w:val="AANadpis4Char"/>
    <w:rsid w:val="001F4FF9"/>
    <w:pPr>
      <w:keepLines w:val="0"/>
      <w:widowControl/>
      <w:tabs>
        <w:tab w:val="num" w:pos="360"/>
      </w:tabs>
      <w:adjustRightInd/>
      <w:spacing w:before="240" w:after="60" w:line="240" w:lineRule="auto"/>
      <w:jc w:val="left"/>
    </w:pPr>
    <w:rPr>
      <w:rFonts w:ascii="Arial" w:eastAsia="Times New Roman" w:hAnsi="Arial" w:cs="Times New Roman"/>
      <w:b/>
      <w:i w:val="0"/>
      <w:iCs w:val="0"/>
      <w:caps/>
      <w:color w:val="auto"/>
      <w:sz w:val="24"/>
      <w:szCs w:val="24"/>
      <w:lang w:val="sv-SE" w:eastAsia="x-none"/>
    </w:rPr>
  </w:style>
  <w:style w:type="character" w:customStyle="1" w:styleId="AANadpis4Char">
    <w:name w:val="AA_Nadpis4 Char"/>
    <w:link w:val="AANadpis4"/>
    <w:rsid w:val="001F4FF9"/>
    <w:rPr>
      <w:rFonts w:ascii="Arial" w:eastAsia="Times New Roman" w:hAnsi="Arial" w:cs="Times New Roman"/>
      <w:b/>
      <w:caps/>
      <w:sz w:val="24"/>
      <w:szCs w:val="24"/>
      <w:lang w:val="sv-SE" w:eastAsia="x-none"/>
    </w:rPr>
  </w:style>
  <w:style w:type="paragraph" w:customStyle="1" w:styleId="AAOdstavec">
    <w:name w:val="AA_Odstavec"/>
    <w:basedOn w:val="Normln"/>
    <w:rsid w:val="001F4FF9"/>
    <w:pPr>
      <w:widowControl/>
      <w:adjustRightInd/>
      <w:spacing w:line="240" w:lineRule="auto"/>
    </w:pPr>
    <w:rPr>
      <w:rFonts w:ascii="Arial" w:hAnsi="Arial" w:cs="Arial"/>
      <w:snapToGrid w:val="0"/>
      <w:lang w:eastAsia="en-US"/>
    </w:rPr>
  </w:style>
  <w:style w:type="character" w:customStyle="1" w:styleId="Nadpis4Char">
    <w:name w:val="Nadpis 4 Char"/>
    <w:basedOn w:val="Standardnpsmoodstavce"/>
    <w:link w:val="Nadpis4"/>
    <w:uiPriority w:val="9"/>
    <w:semiHidden/>
    <w:rsid w:val="001F4FF9"/>
    <w:rPr>
      <w:rFonts w:asciiTheme="majorHAnsi" w:eastAsiaTheme="majorEastAsia" w:hAnsiTheme="majorHAnsi" w:cstheme="majorBidi"/>
      <w:i/>
      <w:iCs/>
      <w:color w:val="2F5496" w:themeColor="accent1" w:themeShade="BF"/>
      <w:sz w:val="20"/>
      <w:szCs w:val="20"/>
      <w:lang w:eastAsia="cs-CZ"/>
    </w:rPr>
  </w:style>
  <w:style w:type="paragraph" w:styleId="Textbubliny">
    <w:name w:val="Balloon Text"/>
    <w:basedOn w:val="Normln"/>
    <w:link w:val="TextbublinyChar"/>
    <w:uiPriority w:val="99"/>
    <w:semiHidden/>
    <w:unhideWhenUsed/>
    <w:rsid w:val="00674ECC"/>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74ECC"/>
    <w:rPr>
      <w:rFonts w:ascii="Segoe UI" w:eastAsia="Times New Roman" w:hAnsi="Segoe UI" w:cs="Segoe UI"/>
      <w:sz w:val="18"/>
      <w:szCs w:val="18"/>
      <w:lang w:eastAsia="cs-CZ"/>
    </w:rPr>
  </w:style>
  <w:style w:type="paragraph" w:styleId="Prosttext">
    <w:name w:val="Plain Text"/>
    <w:basedOn w:val="Normln"/>
    <w:link w:val="ProsttextChar"/>
    <w:uiPriority w:val="99"/>
    <w:unhideWhenUsed/>
    <w:rsid w:val="00644114"/>
    <w:pPr>
      <w:widowControl/>
      <w:adjustRightInd/>
      <w:spacing w:line="240" w:lineRule="auto"/>
      <w:jc w:val="left"/>
    </w:pPr>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644114"/>
    <w:rPr>
      <w:rFonts w:ascii="Calibri" w:hAnsi="Calibri"/>
      <w:szCs w:val="21"/>
    </w:rPr>
  </w:style>
  <w:style w:type="paragraph" w:styleId="Revize">
    <w:name w:val="Revision"/>
    <w:hidden/>
    <w:uiPriority w:val="99"/>
    <w:semiHidden/>
    <w:rsid w:val="0044349D"/>
    <w:pPr>
      <w:spacing w:after="0" w:line="240" w:lineRule="auto"/>
    </w:pPr>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6831F2"/>
    <w:pPr>
      <w:tabs>
        <w:tab w:val="center" w:pos="4536"/>
        <w:tab w:val="right" w:pos="9072"/>
      </w:tabs>
      <w:spacing w:line="240" w:lineRule="auto"/>
    </w:pPr>
  </w:style>
  <w:style w:type="character" w:customStyle="1" w:styleId="ZhlavChar">
    <w:name w:val="Záhlaví Char"/>
    <w:basedOn w:val="Standardnpsmoodstavce"/>
    <w:link w:val="Zhlav"/>
    <w:uiPriority w:val="99"/>
    <w:rsid w:val="006831F2"/>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6831F2"/>
    <w:pPr>
      <w:tabs>
        <w:tab w:val="center" w:pos="4536"/>
        <w:tab w:val="right" w:pos="9072"/>
      </w:tabs>
      <w:spacing w:line="240" w:lineRule="auto"/>
    </w:pPr>
  </w:style>
  <w:style w:type="character" w:customStyle="1" w:styleId="ZpatChar">
    <w:name w:val="Zápatí Char"/>
    <w:basedOn w:val="Standardnpsmoodstavce"/>
    <w:link w:val="Zpat"/>
    <w:uiPriority w:val="99"/>
    <w:rsid w:val="006831F2"/>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067A51"/>
    <w:rPr>
      <w:sz w:val="16"/>
      <w:szCs w:val="16"/>
    </w:rPr>
  </w:style>
  <w:style w:type="paragraph" w:styleId="Textkomente">
    <w:name w:val="annotation text"/>
    <w:basedOn w:val="Normln"/>
    <w:link w:val="TextkomenteChar"/>
    <w:uiPriority w:val="99"/>
    <w:unhideWhenUsed/>
    <w:rsid w:val="00067A51"/>
    <w:pPr>
      <w:spacing w:line="240" w:lineRule="auto"/>
    </w:pPr>
  </w:style>
  <w:style w:type="character" w:customStyle="1" w:styleId="TextkomenteChar">
    <w:name w:val="Text komentáře Char"/>
    <w:basedOn w:val="Standardnpsmoodstavce"/>
    <w:link w:val="Textkomente"/>
    <w:uiPriority w:val="99"/>
    <w:rsid w:val="00067A5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67A51"/>
    <w:rPr>
      <w:b/>
      <w:bCs/>
    </w:rPr>
  </w:style>
  <w:style w:type="character" w:customStyle="1" w:styleId="PedmtkomenteChar">
    <w:name w:val="Předmět komentáře Char"/>
    <w:basedOn w:val="TextkomenteChar"/>
    <w:link w:val="Pedmtkomente"/>
    <w:uiPriority w:val="99"/>
    <w:semiHidden/>
    <w:rsid w:val="00067A51"/>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FD7B19"/>
    <w:pPr>
      <w:widowControl/>
      <w:adjustRightInd/>
      <w:spacing w:line="240" w:lineRule="auto"/>
      <w:ind w:left="708"/>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6527383">
      <w:bodyDiv w:val="1"/>
      <w:marLeft w:val="0"/>
      <w:marRight w:val="0"/>
      <w:marTop w:val="0"/>
      <w:marBottom w:val="0"/>
      <w:divBdr>
        <w:top w:val="none" w:sz="0" w:space="0" w:color="auto"/>
        <w:left w:val="none" w:sz="0" w:space="0" w:color="auto"/>
        <w:bottom w:val="none" w:sz="0" w:space="0" w:color="auto"/>
        <w:right w:val="none" w:sz="0" w:space="0" w:color="auto"/>
      </w:divBdr>
    </w:div>
    <w:div w:id="179706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4</Pages>
  <Words>1887</Words>
  <Characters>11135</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Kopecký Pavel</dc:creator>
  <cp:keywords/>
  <dc:description/>
  <cp:lastModifiedBy>Josef Křeháček</cp:lastModifiedBy>
  <cp:revision>103</cp:revision>
  <dcterms:created xsi:type="dcterms:W3CDTF">2024-08-05T12:00:00Z</dcterms:created>
  <dcterms:modified xsi:type="dcterms:W3CDTF">2024-09-19T21:26:00Z</dcterms:modified>
</cp:coreProperties>
</file>